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1ADD9E" w14:textId="6D90CB48" w:rsidR="00863DD9" w:rsidRPr="002F3843" w:rsidRDefault="00863DD9" w:rsidP="00857606">
      <w:pPr>
        <w:rPr>
          <w:rFonts w:ascii="Arial" w:hAnsi="Arial" w:cs="Arial"/>
          <w:color w:val="17365D"/>
        </w:rPr>
      </w:pPr>
      <w:r w:rsidRPr="002F3843">
        <w:rPr>
          <w:rFonts w:ascii="Arial" w:hAnsi="Arial" w:cs="Arial"/>
          <w:color w:val="17365D"/>
        </w:rPr>
        <w:fldChar w:fldCharType="begin"/>
      </w:r>
      <w:r w:rsidRPr="002F3843">
        <w:rPr>
          <w:rFonts w:ascii="Arial" w:hAnsi="Arial" w:cs="Arial"/>
          <w:color w:val="17365D"/>
        </w:rPr>
        <w:instrText xml:space="preserve"> TIME \@ "d MMMM yyyy" </w:instrText>
      </w:r>
      <w:r w:rsidRPr="002F3843">
        <w:rPr>
          <w:rFonts w:ascii="Arial" w:hAnsi="Arial" w:cs="Arial"/>
          <w:color w:val="17365D"/>
        </w:rPr>
        <w:fldChar w:fldCharType="separate"/>
      </w:r>
      <w:r w:rsidR="00C114D6">
        <w:rPr>
          <w:rFonts w:ascii="Arial" w:hAnsi="Arial" w:cs="Arial"/>
          <w:noProof/>
          <w:color w:val="17365D"/>
        </w:rPr>
        <w:t>9 March 2016</w:t>
      </w:r>
      <w:r w:rsidRPr="002F3843">
        <w:rPr>
          <w:rFonts w:ascii="Arial" w:hAnsi="Arial" w:cs="Arial"/>
          <w:color w:val="17365D"/>
        </w:rPr>
        <w:fldChar w:fldCharType="end"/>
      </w:r>
    </w:p>
    <w:p w14:paraId="6CB4C598" w14:textId="77777777" w:rsidR="00863DD9" w:rsidRPr="002F3843" w:rsidRDefault="00863DD9" w:rsidP="00857606">
      <w:pPr>
        <w:rPr>
          <w:rFonts w:ascii="Arial" w:hAnsi="Arial" w:cs="Arial"/>
          <w:color w:val="17365D"/>
        </w:rPr>
      </w:pPr>
    </w:p>
    <w:p w14:paraId="6E0D5832" w14:textId="77777777" w:rsidR="00D132FB" w:rsidRPr="002F3843" w:rsidRDefault="00003234" w:rsidP="00D132FB">
      <w:pPr>
        <w:rPr>
          <w:rFonts w:ascii="Arial" w:eastAsia="Times New Roman" w:hAnsi="Arial" w:cs="Arial"/>
          <w:b/>
          <w:color w:val="17365D"/>
        </w:rPr>
      </w:pPr>
      <w:r w:rsidRPr="002F3843">
        <w:rPr>
          <w:rFonts w:ascii="Arial" w:eastAsia="Times New Roman" w:hAnsi="Arial" w:cs="Arial"/>
          <w:b/>
          <w:color w:val="17365D"/>
        </w:rPr>
        <w:t>Transmittal of results of GNSO Council consideration of CCWG-Accountability Supplemental Final Proposal</w:t>
      </w:r>
    </w:p>
    <w:p w14:paraId="10FD594C" w14:textId="77777777" w:rsidR="00D132FB" w:rsidRPr="002F3843" w:rsidRDefault="00D132FB" w:rsidP="00D132FB">
      <w:pPr>
        <w:rPr>
          <w:rFonts w:ascii="Arial" w:eastAsia="Times New Roman" w:hAnsi="Arial" w:cs="Arial"/>
          <w:color w:val="17365D"/>
        </w:rPr>
      </w:pPr>
    </w:p>
    <w:p w14:paraId="62577812" w14:textId="77777777" w:rsidR="00003234" w:rsidRPr="002F3843" w:rsidRDefault="00003234" w:rsidP="00D132FB">
      <w:pPr>
        <w:rPr>
          <w:rFonts w:ascii="Arial" w:eastAsia="Times New Roman" w:hAnsi="Arial" w:cs="Arial"/>
          <w:color w:val="17365D"/>
        </w:rPr>
      </w:pPr>
      <w:r w:rsidRPr="002F3843">
        <w:rPr>
          <w:rFonts w:ascii="Arial" w:eastAsia="Times New Roman" w:hAnsi="Arial" w:cs="Arial"/>
          <w:color w:val="17365D"/>
        </w:rPr>
        <w:t xml:space="preserve">Thomas </w:t>
      </w:r>
      <w:proofErr w:type="spellStart"/>
      <w:r w:rsidRPr="002F3843">
        <w:rPr>
          <w:rFonts w:ascii="Arial" w:eastAsia="Times New Roman" w:hAnsi="Arial" w:cs="Arial"/>
          <w:color w:val="17365D"/>
        </w:rPr>
        <w:t>Rickert</w:t>
      </w:r>
      <w:proofErr w:type="spellEnd"/>
      <w:r w:rsidRPr="002F3843">
        <w:rPr>
          <w:rFonts w:ascii="Arial" w:eastAsia="Times New Roman" w:hAnsi="Arial" w:cs="Arial"/>
          <w:color w:val="17365D"/>
        </w:rPr>
        <w:t xml:space="preserve">, Mathieu Weill, León Felipe Sánchez </w:t>
      </w:r>
      <w:proofErr w:type="spellStart"/>
      <w:r w:rsidRPr="002F3843">
        <w:rPr>
          <w:rFonts w:ascii="Arial" w:eastAsia="Times New Roman" w:hAnsi="Arial" w:cs="Arial"/>
          <w:color w:val="17365D"/>
        </w:rPr>
        <w:t>Ambía</w:t>
      </w:r>
      <w:proofErr w:type="spellEnd"/>
    </w:p>
    <w:p w14:paraId="50A644F9" w14:textId="77777777" w:rsidR="00D132FB" w:rsidRPr="002F3843" w:rsidRDefault="00003234" w:rsidP="00D132FB">
      <w:pPr>
        <w:rPr>
          <w:rFonts w:ascii="Arial" w:eastAsia="Times New Roman" w:hAnsi="Arial" w:cs="Arial"/>
          <w:color w:val="17365D"/>
        </w:rPr>
      </w:pPr>
      <w:r w:rsidRPr="002F3843">
        <w:rPr>
          <w:rFonts w:ascii="Arial" w:eastAsia="Times New Roman" w:hAnsi="Arial" w:cs="Arial"/>
          <w:color w:val="17365D"/>
        </w:rPr>
        <w:t xml:space="preserve">CCWG-Accountability Chairs </w:t>
      </w:r>
    </w:p>
    <w:p w14:paraId="15B0D6A8" w14:textId="77777777" w:rsidR="00D132FB" w:rsidRPr="002F3843" w:rsidRDefault="00D132FB" w:rsidP="00D132FB">
      <w:pPr>
        <w:rPr>
          <w:rFonts w:ascii="Arial" w:eastAsia="Times New Roman" w:hAnsi="Arial" w:cs="Arial"/>
          <w:color w:val="17365D"/>
        </w:rPr>
      </w:pPr>
    </w:p>
    <w:p w14:paraId="3C27A879" w14:textId="77777777" w:rsidR="00003234" w:rsidRPr="002F3843" w:rsidRDefault="00003234" w:rsidP="00D132FB">
      <w:pPr>
        <w:rPr>
          <w:rFonts w:ascii="Arial" w:eastAsia="Times New Roman" w:hAnsi="Arial" w:cs="Arial"/>
          <w:color w:val="17365D"/>
        </w:rPr>
      </w:pPr>
    </w:p>
    <w:p w14:paraId="587701B2" w14:textId="77777777" w:rsidR="00003234" w:rsidRPr="002F3843" w:rsidRDefault="00003234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>Dear Thomas, Mathieu, León,</w:t>
      </w:r>
    </w:p>
    <w:p w14:paraId="6888FE66" w14:textId="77777777" w:rsidR="00003234" w:rsidRPr="002F3843" w:rsidRDefault="00003234" w:rsidP="00D132FB">
      <w:pPr>
        <w:rPr>
          <w:rFonts w:ascii="Arial" w:eastAsia="Times New Roman" w:hAnsi="Arial" w:cs="Arial"/>
        </w:rPr>
      </w:pPr>
    </w:p>
    <w:p w14:paraId="2DE90279" w14:textId="55CCAA1D" w:rsidR="008F5EE6" w:rsidRPr="002F3843" w:rsidRDefault="00003234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>On behalf of the GNSO</w:t>
      </w:r>
      <w:del w:id="0" w:author="Drazek, Keith" w:date="2016-03-09T11:56:00Z">
        <w:r w:rsidRPr="002F3843" w:rsidDel="00C114D6">
          <w:rPr>
            <w:rFonts w:ascii="Arial" w:eastAsia="Times New Roman" w:hAnsi="Arial" w:cs="Arial"/>
          </w:rPr>
          <w:delText xml:space="preserve"> Council</w:delText>
        </w:r>
      </w:del>
      <w:r w:rsidRPr="002F3843">
        <w:rPr>
          <w:rFonts w:ascii="Arial" w:eastAsia="Times New Roman" w:hAnsi="Arial" w:cs="Arial"/>
        </w:rPr>
        <w:t>, one of the Chartering Organizations of the CCWG-Accountability,</w:t>
      </w:r>
      <w:r w:rsidR="008F5EE6" w:rsidRPr="002F3843">
        <w:rPr>
          <w:rFonts w:ascii="Arial" w:eastAsia="Times New Roman" w:hAnsi="Arial" w:cs="Arial"/>
        </w:rPr>
        <w:t xml:space="preserve"> and its diverse community of Stakeholders and Constituencies, </w:t>
      </w:r>
      <w:r w:rsidR="00BD128F" w:rsidRPr="002F3843">
        <w:rPr>
          <w:rFonts w:ascii="Arial" w:eastAsia="Times New Roman" w:hAnsi="Arial" w:cs="Arial"/>
        </w:rPr>
        <w:t>we are</w:t>
      </w:r>
      <w:r w:rsidRPr="002F3843">
        <w:rPr>
          <w:rFonts w:ascii="Arial" w:eastAsia="Times New Roman" w:hAnsi="Arial" w:cs="Arial"/>
        </w:rPr>
        <w:t xml:space="preserve"> </w:t>
      </w:r>
      <w:r w:rsidR="008F5EE6" w:rsidRPr="002F3843">
        <w:rPr>
          <w:rFonts w:ascii="Arial" w:eastAsia="Times New Roman" w:hAnsi="Arial" w:cs="Arial"/>
        </w:rPr>
        <w:t xml:space="preserve">pleased </w:t>
      </w:r>
      <w:r w:rsidRPr="002F3843">
        <w:rPr>
          <w:rFonts w:ascii="Arial" w:eastAsia="Times New Roman" w:hAnsi="Arial" w:cs="Arial"/>
        </w:rPr>
        <w:t xml:space="preserve">to hereby </w:t>
      </w:r>
      <w:r w:rsidR="008F5EE6" w:rsidRPr="002F3843">
        <w:rPr>
          <w:rFonts w:ascii="Arial" w:eastAsia="Times New Roman" w:hAnsi="Arial" w:cs="Arial"/>
        </w:rPr>
        <w:t xml:space="preserve">inform </w:t>
      </w:r>
      <w:r w:rsidRPr="002F3843">
        <w:rPr>
          <w:rFonts w:ascii="Arial" w:eastAsia="Times New Roman" w:hAnsi="Arial" w:cs="Arial"/>
        </w:rPr>
        <w:t xml:space="preserve">you </w:t>
      </w:r>
      <w:r w:rsidR="008F5EE6" w:rsidRPr="002F3843">
        <w:rPr>
          <w:rFonts w:ascii="Arial" w:eastAsia="Times New Roman" w:hAnsi="Arial" w:cs="Arial"/>
        </w:rPr>
        <w:t xml:space="preserve">that </w:t>
      </w:r>
      <w:r w:rsidRPr="002F3843">
        <w:rPr>
          <w:rFonts w:ascii="Arial" w:eastAsia="Times New Roman" w:hAnsi="Arial" w:cs="Arial"/>
        </w:rPr>
        <w:t>the GNSO Council</w:t>
      </w:r>
      <w:del w:id="1" w:author="Drazek, Keith" w:date="2016-03-09T11:56:00Z">
        <w:r w:rsidRPr="002F3843" w:rsidDel="00C114D6">
          <w:rPr>
            <w:rFonts w:ascii="Arial" w:eastAsia="Times New Roman" w:hAnsi="Arial" w:cs="Arial"/>
          </w:rPr>
          <w:delText>’s</w:delText>
        </w:r>
      </w:del>
      <w:r w:rsidRPr="002F3843">
        <w:rPr>
          <w:rFonts w:ascii="Arial" w:eastAsia="Times New Roman" w:hAnsi="Arial" w:cs="Arial"/>
        </w:rPr>
        <w:t xml:space="preserve"> </w:t>
      </w:r>
      <w:r w:rsidR="008F5EE6" w:rsidRPr="002F3843">
        <w:rPr>
          <w:rFonts w:ascii="Arial" w:eastAsia="Times New Roman" w:hAnsi="Arial" w:cs="Arial"/>
        </w:rPr>
        <w:t>has approved the CCWG</w:t>
      </w:r>
      <w:r w:rsidRPr="002F3843">
        <w:rPr>
          <w:rFonts w:ascii="Arial" w:eastAsia="Times New Roman" w:hAnsi="Arial" w:cs="Arial"/>
        </w:rPr>
        <w:t xml:space="preserve"> Supplemental Final Proposal</w:t>
      </w:r>
      <w:r w:rsidR="00E97CB9" w:rsidRPr="002F3843">
        <w:rPr>
          <w:rFonts w:ascii="Arial" w:eastAsia="Times New Roman" w:hAnsi="Arial" w:cs="Arial"/>
        </w:rPr>
        <w:t xml:space="preserve"> and its recommendations</w:t>
      </w:r>
      <w:r w:rsidRPr="002F3843">
        <w:rPr>
          <w:rFonts w:ascii="Arial" w:eastAsia="Times New Roman" w:hAnsi="Arial" w:cs="Arial"/>
        </w:rPr>
        <w:t>.</w:t>
      </w:r>
      <w:del w:id="2" w:author="Drazek, Keith" w:date="2016-03-09T11:59:00Z">
        <w:r w:rsidRPr="002F3843" w:rsidDel="00C114D6">
          <w:rPr>
            <w:rFonts w:ascii="Arial" w:eastAsia="Times New Roman" w:hAnsi="Arial" w:cs="Arial"/>
          </w:rPr>
          <w:delText xml:space="preserve">  </w:delText>
        </w:r>
      </w:del>
    </w:p>
    <w:p w14:paraId="4E76BB13" w14:textId="77777777" w:rsidR="008F5EE6" w:rsidRPr="002F3843" w:rsidRDefault="008F5EE6" w:rsidP="00D132FB">
      <w:pPr>
        <w:rPr>
          <w:rFonts w:ascii="Arial" w:eastAsia="Times New Roman" w:hAnsi="Arial" w:cs="Arial"/>
        </w:rPr>
      </w:pPr>
    </w:p>
    <w:p w14:paraId="1FCCF77C" w14:textId="6A646059" w:rsidR="00003234" w:rsidRPr="002F3843" w:rsidRDefault="008F5EE6" w:rsidP="00003234">
      <w:pPr>
        <w:rPr>
          <w:rFonts w:ascii="Arial" w:hAnsi="Arial" w:cs="Arial"/>
        </w:rPr>
      </w:pPr>
      <w:r w:rsidRPr="002F3843">
        <w:rPr>
          <w:rFonts w:ascii="Arial" w:hAnsi="Arial" w:cs="Arial"/>
        </w:rPr>
        <w:t xml:space="preserve">The </w:t>
      </w:r>
      <w:r w:rsidR="00896A6C" w:rsidRPr="002F3843">
        <w:rPr>
          <w:rFonts w:ascii="Arial" w:hAnsi="Arial" w:cs="Arial"/>
        </w:rPr>
        <w:t>attached</w:t>
      </w:r>
      <w:r w:rsidRPr="002F3843">
        <w:rPr>
          <w:rFonts w:ascii="Arial" w:hAnsi="Arial" w:cs="Arial"/>
        </w:rPr>
        <w:t xml:space="preserve"> </w:t>
      </w:r>
      <w:r w:rsidR="00896A6C" w:rsidRPr="002F3843">
        <w:rPr>
          <w:rFonts w:ascii="Arial" w:hAnsi="Arial" w:cs="Arial"/>
        </w:rPr>
        <w:t>Vote Report details the level of support for each of the twelve (12) CCWG Recommendations, along with any accompanying statement or rationale</w:t>
      </w:r>
      <w:r w:rsidR="00E97CB9" w:rsidRPr="002F3843">
        <w:rPr>
          <w:rFonts w:ascii="Arial" w:hAnsi="Arial" w:cs="Arial"/>
        </w:rPr>
        <w:t xml:space="preserve"> provided by individual GNSO Council members</w:t>
      </w:r>
      <w:r w:rsidR="00896A6C" w:rsidRPr="002F3843">
        <w:rPr>
          <w:rFonts w:ascii="Arial" w:hAnsi="Arial" w:cs="Arial"/>
        </w:rPr>
        <w:t xml:space="preserve">. </w:t>
      </w:r>
      <w:bookmarkStart w:id="3" w:name="_GoBack"/>
      <w:bookmarkEnd w:id="3"/>
      <w:r w:rsidR="00896A6C" w:rsidRPr="002F3843">
        <w:rPr>
          <w:rFonts w:ascii="Arial" w:hAnsi="Arial" w:cs="Arial"/>
        </w:rPr>
        <w:t>It is our hope that this is informative and useful to the CCWG as it finalizes its work</w:t>
      </w:r>
      <w:r w:rsidR="00C52FA2" w:rsidRPr="002F3843">
        <w:rPr>
          <w:rFonts w:ascii="Arial" w:hAnsi="Arial" w:cs="Arial"/>
        </w:rPr>
        <w:t xml:space="preserve">. We also expect volunteers from the GNSO community to contribute to the </w:t>
      </w:r>
      <w:r w:rsidR="00BD128F" w:rsidRPr="002F3843">
        <w:rPr>
          <w:rFonts w:ascii="Arial" w:hAnsi="Arial" w:cs="Arial"/>
        </w:rPr>
        <w:t>implementation of the Work Stream 1 recommendations as well as the</w:t>
      </w:r>
      <w:r w:rsidR="00C52FA2" w:rsidRPr="002F3843">
        <w:rPr>
          <w:rFonts w:ascii="Arial" w:hAnsi="Arial" w:cs="Arial"/>
        </w:rPr>
        <w:t xml:space="preserve"> Work Stream 2 topics.</w:t>
      </w:r>
    </w:p>
    <w:p w14:paraId="6CAC9AAC" w14:textId="77777777" w:rsidR="00D93E2C" w:rsidRPr="002F3843" w:rsidRDefault="00D93E2C" w:rsidP="00D132FB">
      <w:pPr>
        <w:rPr>
          <w:rFonts w:ascii="Arial" w:eastAsia="Times New Roman" w:hAnsi="Arial" w:cs="Arial"/>
        </w:rPr>
      </w:pPr>
    </w:p>
    <w:p w14:paraId="47D17951" w14:textId="1CCD6C77" w:rsidR="00D93E2C" w:rsidRPr="002F3843" w:rsidRDefault="008F5EE6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>Finally</w:t>
      </w:r>
      <w:r w:rsidR="00D93E2C" w:rsidRPr="002F3843">
        <w:rPr>
          <w:rFonts w:ascii="Arial" w:eastAsia="Times New Roman" w:hAnsi="Arial" w:cs="Arial"/>
        </w:rPr>
        <w:t xml:space="preserve">, </w:t>
      </w:r>
      <w:r w:rsidRPr="002F3843">
        <w:rPr>
          <w:rFonts w:ascii="Arial" w:eastAsia="Times New Roman" w:hAnsi="Arial" w:cs="Arial"/>
        </w:rPr>
        <w:t xml:space="preserve">on behalf of the GNSO, </w:t>
      </w:r>
      <w:r w:rsidR="00BD128F" w:rsidRPr="002F3843">
        <w:rPr>
          <w:rFonts w:ascii="Arial" w:eastAsia="Times New Roman" w:hAnsi="Arial" w:cs="Arial"/>
        </w:rPr>
        <w:t xml:space="preserve">we </w:t>
      </w:r>
      <w:r w:rsidR="00D93E2C" w:rsidRPr="002F3843">
        <w:rPr>
          <w:rFonts w:ascii="Arial" w:eastAsia="Times New Roman" w:hAnsi="Arial" w:cs="Arial"/>
        </w:rPr>
        <w:t xml:space="preserve">would like to </w:t>
      </w:r>
      <w:r w:rsidR="00F40AD8">
        <w:rPr>
          <w:rFonts w:ascii="Arial" w:eastAsia="Times New Roman" w:hAnsi="Arial" w:cs="Arial"/>
        </w:rPr>
        <w:t>express our appreciation for the work of</w:t>
      </w:r>
      <w:r w:rsidR="00F40AD8" w:rsidRPr="002F3843">
        <w:rPr>
          <w:rFonts w:ascii="Arial" w:eastAsia="Times New Roman" w:hAnsi="Arial" w:cs="Arial"/>
        </w:rPr>
        <w:t xml:space="preserve"> </w:t>
      </w:r>
      <w:r w:rsidRPr="002F3843">
        <w:rPr>
          <w:rFonts w:ascii="Arial" w:eastAsia="Times New Roman" w:hAnsi="Arial" w:cs="Arial"/>
        </w:rPr>
        <w:t xml:space="preserve">the Members, Participants, and especially the Co-Chairs of the CCWG </w:t>
      </w:r>
      <w:r w:rsidR="00F40AD8">
        <w:rPr>
          <w:rFonts w:ascii="Arial" w:eastAsia="Times New Roman" w:hAnsi="Arial" w:cs="Arial"/>
        </w:rPr>
        <w:t>to</w:t>
      </w:r>
      <w:r w:rsidR="00D93E2C" w:rsidRPr="002F3843">
        <w:rPr>
          <w:rFonts w:ascii="Arial" w:eastAsia="Times New Roman" w:hAnsi="Arial" w:cs="Arial"/>
        </w:rPr>
        <w:t xml:space="preserve"> bring this phase to a successful closure. </w:t>
      </w:r>
      <w:r w:rsidRPr="002F3843">
        <w:rPr>
          <w:rFonts w:ascii="Arial" w:eastAsia="Times New Roman" w:hAnsi="Arial" w:cs="Arial"/>
        </w:rPr>
        <w:t xml:space="preserve"> Well done!</w:t>
      </w:r>
    </w:p>
    <w:p w14:paraId="4A27EB39" w14:textId="77777777" w:rsidR="00D93E2C" w:rsidRPr="002F3843" w:rsidRDefault="00D93E2C" w:rsidP="00D132FB">
      <w:pPr>
        <w:rPr>
          <w:rFonts w:ascii="Arial" w:eastAsia="Times New Roman" w:hAnsi="Arial" w:cs="Arial"/>
        </w:rPr>
      </w:pPr>
    </w:p>
    <w:p w14:paraId="23EF168B" w14:textId="77777777" w:rsidR="00D93E2C" w:rsidRPr="002F3843" w:rsidRDefault="00D93E2C" w:rsidP="00D132FB">
      <w:pPr>
        <w:rPr>
          <w:rFonts w:ascii="Arial" w:eastAsia="Times New Roman" w:hAnsi="Arial" w:cs="Arial"/>
        </w:rPr>
      </w:pPr>
    </w:p>
    <w:p w14:paraId="2640A3F2" w14:textId="77777777" w:rsidR="00D93E2C" w:rsidRPr="002F3843" w:rsidRDefault="00D93E2C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>Sincerely,</w:t>
      </w:r>
    </w:p>
    <w:p w14:paraId="18DE3F67" w14:textId="77777777" w:rsidR="00D93E2C" w:rsidRPr="002F3843" w:rsidRDefault="00D93E2C" w:rsidP="00D132FB">
      <w:pPr>
        <w:rPr>
          <w:rFonts w:ascii="Arial" w:eastAsia="Times New Roman" w:hAnsi="Arial" w:cs="Arial"/>
        </w:rPr>
      </w:pPr>
    </w:p>
    <w:p w14:paraId="213306A5" w14:textId="77777777" w:rsidR="00D93E2C" w:rsidRPr="002F3843" w:rsidRDefault="00D93E2C" w:rsidP="00D132FB">
      <w:pPr>
        <w:rPr>
          <w:rFonts w:ascii="Arial" w:eastAsia="Times New Roman" w:hAnsi="Arial" w:cs="Arial"/>
        </w:rPr>
      </w:pPr>
    </w:p>
    <w:p w14:paraId="3D92B292" w14:textId="77777777" w:rsidR="00D93E2C" w:rsidRPr="002F3843" w:rsidRDefault="00D93E2C" w:rsidP="00D132FB">
      <w:pPr>
        <w:rPr>
          <w:rFonts w:ascii="Arial" w:eastAsia="Times New Roman" w:hAnsi="Arial" w:cs="Arial"/>
        </w:rPr>
      </w:pPr>
    </w:p>
    <w:p w14:paraId="3FD96195" w14:textId="77777777" w:rsidR="00D93E2C" w:rsidRPr="002F3843" w:rsidRDefault="00D93E2C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 xml:space="preserve">James </w:t>
      </w:r>
      <w:proofErr w:type="spellStart"/>
      <w:r w:rsidRPr="002F3843">
        <w:rPr>
          <w:rFonts w:ascii="Arial" w:eastAsia="Times New Roman" w:hAnsi="Arial" w:cs="Arial"/>
        </w:rPr>
        <w:t>Bladel</w:t>
      </w:r>
      <w:proofErr w:type="spellEnd"/>
      <w:r w:rsidRPr="002F3843">
        <w:rPr>
          <w:rFonts w:ascii="Arial" w:eastAsia="Times New Roman" w:hAnsi="Arial" w:cs="Arial"/>
        </w:rPr>
        <w:t xml:space="preserve"> </w:t>
      </w:r>
    </w:p>
    <w:p w14:paraId="1181631B" w14:textId="77777777" w:rsidR="00D93E2C" w:rsidRPr="002F3843" w:rsidRDefault="00D93E2C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>GNSO Chair</w:t>
      </w:r>
    </w:p>
    <w:p w14:paraId="7F907013" w14:textId="77777777" w:rsidR="00723C9E" w:rsidRPr="002F3843" w:rsidRDefault="00723C9E" w:rsidP="00D132FB">
      <w:pPr>
        <w:rPr>
          <w:rFonts w:ascii="Arial" w:eastAsia="Times New Roman" w:hAnsi="Arial" w:cs="Arial"/>
        </w:rPr>
      </w:pPr>
    </w:p>
    <w:p w14:paraId="6328826F" w14:textId="14814AF3" w:rsidR="00723C9E" w:rsidRPr="002F3843" w:rsidRDefault="00723C9E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>Donna Austin</w:t>
      </w:r>
    </w:p>
    <w:p w14:paraId="6A172207" w14:textId="643F949C" w:rsidR="00723C9E" w:rsidRPr="002F3843" w:rsidRDefault="00723C9E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>GNSO Council Vice-Chair</w:t>
      </w:r>
    </w:p>
    <w:p w14:paraId="38991822" w14:textId="77777777" w:rsidR="00723C9E" w:rsidRPr="002F3843" w:rsidRDefault="00723C9E" w:rsidP="00D132FB">
      <w:pPr>
        <w:rPr>
          <w:rFonts w:ascii="Arial" w:eastAsia="Times New Roman" w:hAnsi="Arial" w:cs="Arial"/>
        </w:rPr>
      </w:pPr>
    </w:p>
    <w:p w14:paraId="763510B7" w14:textId="4BBA352D" w:rsidR="00723C9E" w:rsidRPr="002F3843" w:rsidRDefault="00723C9E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>Heather Forrest</w:t>
      </w:r>
    </w:p>
    <w:p w14:paraId="60A597B7" w14:textId="182181DA" w:rsidR="00723C9E" w:rsidRPr="002F3843" w:rsidRDefault="00723C9E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>GNSO Council Vice-Chair</w:t>
      </w:r>
    </w:p>
    <w:p w14:paraId="2BC3AB59" w14:textId="77777777" w:rsidR="00D132FB" w:rsidRPr="002F3843" w:rsidRDefault="00D132FB" w:rsidP="00D132FB">
      <w:pPr>
        <w:rPr>
          <w:rFonts w:ascii="Arial" w:eastAsia="Times New Roman" w:hAnsi="Arial" w:cs="Arial"/>
        </w:rPr>
      </w:pPr>
    </w:p>
    <w:p w14:paraId="0C913314" w14:textId="77777777" w:rsidR="000E0135" w:rsidRPr="002F3843" w:rsidRDefault="000E0135">
      <w:pPr>
        <w:rPr>
          <w:rFonts w:ascii="Arial" w:hAnsi="Arial" w:cs="Arial"/>
        </w:rPr>
      </w:pPr>
    </w:p>
    <w:p w14:paraId="39612D27" w14:textId="77777777" w:rsidR="00406588" w:rsidRPr="002F3843" w:rsidRDefault="00406588">
      <w:pPr>
        <w:rPr>
          <w:rFonts w:ascii="Arial" w:hAnsi="Arial" w:cs="Arial"/>
        </w:rPr>
      </w:pPr>
    </w:p>
    <w:p w14:paraId="600E156C" w14:textId="77777777" w:rsidR="00406588" w:rsidRPr="002F3843" w:rsidRDefault="00406588">
      <w:pPr>
        <w:rPr>
          <w:rFonts w:ascii="Arial" w:hAnsi="Arial" w:cs="Arial"/>
        </w:rPr>
      </w:pPr>
    </w:p>
    <w:sectPr w:rsidR="00406588" w:rsidRPr="002F3843" w:rsidSect="00EA57F9">
      <w:headerReference w:type="default" r:id="rId9"/>
      <w:footerReference w:type="default" r:id="rId10"/>
      <w:pgSz w:w="12240" w:h="15840"/>
      <w:pgMar w:top="1440" w:right="1000" w:bottom="1440" w:left="1000" w:header="400" w:footer="8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C1978" w14:textId="77777777" w:rsidR="00F211E9" w:rsidRDefault="00F211E9" w:rsidP="00F50C9D">
      <w:r>
        <w:separator/>
      </w:r>
    </w:p>
  </w:endnote>
  <w:endnote w:type="continuationSeparator" w:id="0">
    <w:p w14:paraId="336B5D3E" w14:textId="77777777" w:rsidR="00F211E9" w:rsidRDefault="00F211E9" w:rsidP="00F50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ource Sans Pro">
    <w:altName w:val="Corbel"/>
    <w:charset w:val="00"/>
    <w:family w:val="auto"/>
    <w:pitch w:val="variable"/>
    <w:sig w:usb0="00000001" w:usb1="00000001" w:usb2="00000000" w:usb3="00000000" w:csb0="00000193" w:csb1="00000000"/>
  </w:font>
  <w:font w:name="Source Sans Pro Light">
    <w:altName w:val="Corbel"/>
    <w:charset w:val="00"/>
    <w:family w:val="auto"/>
    <w:pitch w:val="variable"/>
    <w:sig w:usb0="00000001" w:usb1="00000001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8379C" w14:textId="77777777" w:rsidR="00E97CB9" w:rsidRPr="006C23A8" w:rsidRDefault="00E97CB9" w:rsidP="006C23A8">
    <w:pPr>
      <w:pStyle w:val="Footer"/>
      <w:jc w:val="righ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D61020" wp14:editId="2435A0C6">
              <wp:simplePos x="0" y="0"/>
              <wp:positionH relativeFrom="column">
                <wp:posOffset>-73660</wp:posOffset>
              </wp:positionH>
              <wp:positionV relativeFrom="paragraph">
                <wp:posOffset>-50165</wp:posOffset>
              </wp:positionV>
              <wp:extent cx="5999480" cy="434340"/>
              <wp:effectExtent l="0" t="0" r="0" b="0"/>
              <wp:wrapNone/>
              <wp:docPr id="12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99480" cy="434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108BB6E1" w14:textId="77777777" w:rsidR="00E97CB9" w:rsidRPr="00D132FB" w:rsidRDefault="00E97CB9" w:rsidP="00D132FB">
                          <w:pPr>
                            <w:pStyle w:val="Footer"/>
                            <w:tabs>
                              <w:tab w:val="clear" w:pos="4320"/>
                              <w:tab w:val="clear" w:pos="8640"/>
                              <w:tab w:val="left" w:pos="2160"/>
                            </w:tabs>
                            <w:rPr>
                              <w:color w:val="17365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 xml:space="preserve">Twitter: </w:t>
                          </w:r>
                          <w:r w:rsidRPr="00041936"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>@ICANN_</w:t>
                          </w:r>
                          <w:proofErr w:type="gramStart"/>
                          <w:r w:rsidRPr="00041936"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 xml:space="preserve">GNSO </w:t>
                          </w:r>
                          <w:r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A60CA1"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>|</w:t>
                          </w:r>
                          <w:proofErr w:type="gramEnd"/>
                          <w:r w:rsidRPr="00A60CA1"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 xml:space="preserve"> E-mail: </w:t>
                          </w:r>
                          <w:hyperlink r:id="rId1" w:history="1">
                            <w:r w:rsidRPr="0029308D">
                              <w:rPr>
                                <w:rStyle w:val="Hyperlink"/>
                                <w:rFonts w:cs="Source Sans Pro"/>
                                <w:sz w:val="20"/>
                                <w:szCs w:val="20"/>
                              </w:rPr>
                              <w:t>gnso-secs@icann.org</w:t>
                            </w:r>
                          </w:hyperlink>
                          <w:r w:rsidRPr="00A60CA1"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A60CA1"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 xml:space="preserve">| </w:t>
                          </w:r>
                          <w:r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 xml:space="preserve"> Website: </w:t>
                          </w:r>
                          <w:r w:rsidRPr="00A60CA1"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>gnso.icann.org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4" o:spid="_x0000_s1026" type="#_x0000_t202" style="position:absolute;left:0;text-align:left;margin-left:-5.75pt;margin-top:-3.9pt;width:472.4pt;height:3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" filled="f" stroked="f">
              <v:path arrowok="t"/>
              <v:textbox>
                <w:txbxContent>
                  <w:p w14:paraId="108BB6E1" w14:textId="77777777" w:rsidR="00003234" w:rsidRPr="00D132FB" w:rsidRDefault="00003234" w:rsidP="00D132FB">
                    <w:pPr>
                      <w:pStyle w:val="Footer"/>
                      <w:tabs>
                        <w:tab w:val="clear" w:pos="4320"/>
                        <w:tab w:val="clear" w:pos="8640"/>
                        <w:tab w:val="left" w:pos="2160"/>
                      </w:tabs>
                      <w:rPr>
                        <w:color w:val="17365D"/>
                        <w:sz w:val="20"/>
                        <w:szCs w:val="20"/>
                      </w:rPr>
                    </w:pPr>
                    <w:r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 xml:space="preserve">Twitter: </w:t>
                    </w:r>
                    <w:r w:rsidRPr="00041936"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 xml:space="preserve">@ICANN_GNSO </w:t>
                    </w:r>
                    <w:r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 xml:space="preserve"> </w:t>
                    </w:r>
                    <w:r w:rsidRPr="00A60CA1"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 xml:space="preserve">| </w:t>
                    </w:r>
                    <w:r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 xml:space="preserve"> E-mail: </w:t>
                    </w:r>
                    <w:hyperlink r:id="rId2" w:history="1">
                      <w:r w:rsidRPr="0029308D">
                        <w:rPr>
                          <w:rStyle w:val="Hyperlink"/>
                          <w:rFonts w:cs="Source Sans Pro"/>
                          <w:sz w:val="20"/>
                          <w:szCs w:val="20"/>
                        </w:rPr>
                        <w:t>gnso-secs@icann.org</w:t>
                      </w:r>
                    </w:hyperlink>
                    <w:r w:rsidRPr="00A60CA1"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 xml:space="preserve"> </w:t>
                    </w:r>
                    <w:r w:rsidRPr="00A60CA1"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 xml:space="preserve">| </w:t>
                    </w:r>
                    <w:r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 xml:space="preserve"> Website: </w:t>
                    </w:r>
                    <w:r w:rsidRPr="00A60CA1"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>gnso.icann.org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38659D3A" wp14:editId="2D4D96FC">
              <wp:simplePos x="0" y="0"/>
              <wp:positionH relativeFrom="column">
                <wp:posOffset>-4445</wp:posOffset>
              </wp:positionH>
              <wp:positionV relativeFrom="paragraph">
                <wp:posOffset>-54611</wp:posOffset>
              </wp:positionV>
              <wp:extent cx="6604000" cy="0"/>
              <wp:effectExtent l="0" t="0" r="25400" b="25400"/>
              <wp:wrapNone/>
              <wp:docPr id="13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0400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1F497D">
                            <a:lumMod val="7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id="Straight Connector 25" o:spid="_x0000_s1026" style="position:absolute;z-index:251661312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page" from="-.3pt,-4.25pt" to="519.7pt,-4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" strokecolor="#17375e" strokeweight="1pt"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14A5FE04" wp14:editId="3F0EA955">
              <wp:simplePos x="0" y="0"/>
              <wp:positionH relativeFrom="column">
                <wp:posOffset>-3810</wp:posOffset>
              </wp:positionH>
              <wp:positionV relativeFrom="paragraph">
                <wp:posOffset>-35561</wp:posOffset>
              </wp:positionV>
              <wp:extent cx="4399280" cy="0"/>
              <wp:effectExtent l="0" t="25400" r="20320" b="25400"/>
              <wp:wrapNone/>
              <wp:docPr id="14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39928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1F497D">
                            <a:lumMod val="7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id="Straight Connector 25" o:spid="_x0000_s1026" style="position:absolute;z-index:251662336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page" from="-.25pt,-2.75pt" to="346.15pt,-2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" strokecolor="#17375e" strokeweight="3pt">
              <o:lock v:ext="edit" shapetype="f"/>
            </v:line>
          </w:pict>
        </mc:Fallback>
      </mc:AlternateContent>
    </w:r>
    <w:r w:rsidRPr="00AF1D81">
      <w:rPr>
        <w:color w:val="17365D"/>
        <w:sz w:val="20"/>
        <w:szCs w:val="20"/>
      </w:rPr>
      <w:t xml:space="preserve">Page </w:t>
    </w:r>
    <w:r w:rsidRPr="00AF1D81">
      <w:rPr>
        <w:color w:val="17365D"/>
        <w:sz w:val="20"/>
        <w:szCs w:val="20"/>
      </w:rPr>
      <w:fldChar w:fldCharType="begin"/>
    </w:r>
    <w:r w:rsidRPr="00AF1D81">
      <w:rPr>
        <w:color w:val="17365D"/>
        <w:sz w:val="20"/>
        <w:szCs w:val="20"/>
      </w:rPr>
      <w:instrText xml:space="preserve"> PAGE </w:instrText>
    </w:r>
    <w:r w:rsidRPr="00AF1D81">
      <w:rPr>
        <w:color w:val="17365D"/>
        <w:sz w:val="20"/>
        <w:szCs w:val="20"/>
      </w:rPr>
      <w:fldChar w:fldCharType="separate"/>
    </w:r>
    <w:r w:rsidR="00C114D6">
      <w:rPr>
        <w:noProof/>
        <w:color w:val="17365D"/>
        <w:sz w:val="20"/>
        <w:szCs w:val="20"/>
      </w:rPr>
      <w:t>1</w:t>
    </w:r>
    <w:r w:rsidRPr="00AF1D81">
      <w:rPr>
        <w:color w:val="17365D"/>
        <w:sz w:val="20"/>
        <w:szCs w:val="20"/>
      </w:rPr>
      <w:fldChar w:fldCharType="end"/>
    </w:r>
    <w:r w:rsidRPr="00AF1D81">
      <w:rPr>
        <w:color w:val="17365D"/>
        <w:sz w:val="20"/>
        <w:szCs w:val="20"/>
      </w:rPr>
      <w:t xml:space="preserve"> of </w:t>
    </w:r>
    <w:r w:rsidRPr="00AF1D81">
      <w:rPr>
        <w:color w:val="17365D"/>
        <w:sz w:val="20"/>
        <w:szCs w:val="20"/>
      </w:rPr>
      <w:fldChar w:fldCharType="begin"/>
    </w:r>
    <w:r w:rsidRPr="00AF1D81">
      <w:rPr>
        <w:color w:val="17365D"/>
        <w:sz w:val="20"/>
        <w:szCs w:val="20"/>
      </w:rPr>
      <w:instrText xml:space="preserve"> NUMPAGES </w:instrText>
    </w:r>
    <w:r w:rsidRPr="00AF1D81">
      <w:rPr>
        <w:color w:val="17365D"/>
        <w:sz w:val="20"/>
        <w:szCs w:val="20"/>
      </w:rPr>
      <w:fldChar w:fldCharType="separate"/>
    </w:r>
    <w:r w:rsidR="00C114D6">
      <w:rPr>
        <w:noProof/>
        <w:color w:val="17365D"/>
        <w:sz w:val="20"/>
        <w:szCs w:val="20"/>
      </w:rPr>
      <w:t>1</w:t>
    </w:r>
    <w:r w:rsidRPr="00AF1D81">
      <w:rPr>
        <w:color w:val="17365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08887" w14:textId="77777777" w:rsidR="00F211E9" w:rsidRDefault="00F211E9" w:rsidP="00F50C9D">
      <w:r>
        <w:separator/>
      </w:r>
    </w:p>
  </w:footnote>
  <w:footnote w:type="continuationSeparator" w:id="0">
    <w:p w14:paraId="539E531C" w14:textId="77777777" w:rsidR="00F211E9" w:rsidRDefault="00F211E9" w:rsidP="00F50C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0EABD" w14:textId="77777777" w:rsidR="00E97CB9" w:rsidRDefault="00E97CB9">
    <w:pPr>
      <w:pStyle w:val="Head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5168" behindDoc="0" locked="0" layoutInCell="1" allowOverlap="1" wp14:anchorId="4452F45B" wp14:editId="3D752CBD">
              <wp:simplePos x="0" y="0"/>
              <wp:positionH relativeFrom="column">
                <wp:posOffset>-12700</wp:posOffset>
              </wp:positionH>
              <wp:positionV relativeFrom="paragraph">
                <wp:posOffset>467994</wp:posOffset>
              </wp:positionV>
              <wp:extent cx="6599555" cy="0"/>
              <wp:effectExtent l="0" t="0" r="29845" b="25400"/>
              <wp:wrapNone/>
              <wp:docPr id="30" name="Straight Connector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9955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1F497D">
                            <a:lumMod val="7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id="Straight Connector 16" o:spid="_x0000_s1026" style="position:absolute;z-index:251655168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page" from="-.95pt,36.85pt" to="518.7pt,36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" strokecolor="#17375e" strokeweight="1pt">
              <o:lock v:ext="edit" shapetype="f"/>
            </v:line>
          </w:pict>
        </mc:Fallback>
      </mc:AlternateContent>
    </w:r>
    <w:r>
      <w:rPr>
        <w:noProof/>
      </w:rPr>
      <w:drawing>
        <wp:inline distT="0" distB="0" distL="0" distR="0" wp14:anchorId="534214CB" wp14:editId="29248A30">
          <wp:extent cx="1600200" cy="381000"/>
          <wp:effectExtent l="0" t="0" r="0" b="0"/>
          <wp:docPr id="3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A5A43"/>
    <w:multiLevelType w:val="hybridMultilevel"/>
    <w:tmpl w:val="2132C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68"/>
    <w:rsid w:val="00003234"/>
    <w:rsid w:val="00012A11"/>
    <w:rsid w:val="000E0135"/>
    <w:rsid w:val="00190312"/>
    <w:rsid w:val="00245EE8"/>
    <w:rsid w:val="002F3843"/>
    <w:rsid w:val="00406588"/>
    <w:rsid w:val="00545662"/>
    <w:rsid w:val="00551468"/>
    <w:rsid w:val="00586825"/>
    <w:rsid w:val="005F19BF"/>
    <w:rsid w:val="006A01A4"/>
    <w:rsid w:val="006B3F72"/>
    <w:rsid w:val="006C23A8"/>
    <w:rsid w:val="00723C9E"/>
    <w:rsid w:val="007C4A19"/>
    <w:rsid w:val="00857606"/>
    <w:rsid w:val="00863DD9"/>
    <w:rsid w:val="00896A6C"/>
    <w:rsid w:val="008F5EE6"/>
    <w:rsid w:val="0093192A"/>
    <w:rsid w:val="00A16E00"/>
    <w:rsid w:val="00A86B35"/>
    <w:rsid w:val="00AC0AC4"/>
    <w:rsid w:val="00AF1D81"/>
    <w:rsid w:val="00BD128F"/>
    <w:rsid w:val="00C114D6"/>
    <w:rsid w:val="00C36AD3"/>
    <w:rsid w:val="00C52FA2"/>
    <w:rsid w:val="00C55A10"/>
    <w:rsid w:val="00D132FB"/>
    <w:rsid w:val="00D465CB"/>
    <w:rsid w:val="00D93E2C"/>
    <w:rsid w:val="00DC3332"/>
    <w:rsid w:val="00E97CB9"/>
    <w:rsid w:val="00EA57F9"/>
    <w:rsid w:val="00EB2C0B"/>
    <w:rsid w:val="00F211E9"/>
    <w:rsid w:val="00F40AD8"/>
    <w:rsid w:val="00F5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C8A4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606"/>
    <w:rPr>
      <w:rFonts w:ascii="Source Sans Pro" w:hAnsi="Source Sans Pro"/>
      <w:sz w:val="24"/>
      <w:szCs w:val="24"/>
    </w:rPr>
  </w:style>
  <w:style w:type="paragraph" w:styleId="Heading1">
    <w:name w:val="heading 1"/>
    <w:next w:val="Normal"/>
    <w:link w:val="Heading1Char"/>
    <w:uiPriority w:val="9"/>
    <w:qFormat/>
    <w:rsid w:val="0093192A"/>
    <w:pPr>
      <w:keepNext/>
      <w:keepLines/>
      <w:outlineLvl w:val="0"/>
    </w:pPr>
    <w:rPr>
      <w:rFonts w:ascii="Source Sans Pro Light" w:eastAsia="MS Gothic" w:hAnsi="Source Sans Pro Light"/>
      <w:bCs/>
      <w:color w:val="345A8A"/>
      <w:sz w:val="28"/>
      <w:szCs w:val="32"/>
    </w:rPr>
  </w:style>
  <w:style w:type="paragraph" w:styleId="Heading3">
    <w:name w:val="heading 3"/>
    <w:next w:val="Normal"/>
    <w:link w:val="Heading3Char"/>
    <w:uiPriority w:val="9"/>
    <w:qFormat/>
    <w:rsid w:val="00012A11"/>
    <w:pPr>
      <w:spacing w:before="100" w:beforeAutospacing="1" w:after="100" w:afterAutospacing="1"/>
      <w:outlineLvl w:val="2"/>
    </w:pPr>
    <w:rPr>
      <w:rFonts w:ascii="Source Sans Pro Light" w:hAnsi="Source Sans Pro Light"/>
      <w:bCs/>
      <w:sz w:val="36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0C9D"/>
    <w:pPr>
      <w:tabs>
        <w:tab w:val="center" w:pos="4320"/>
        <w:tab w:val="right" w:pos="8640"/>
      </w:tabs>
    </w:pPr>
    <w:rPr>
      <w:sz w:val="22"/>
    </w:rPr>
  </w:style>
  <w:style w:type="character" w:customStyle="1" w:styleId="HeaderChar">
    <w:name w:val="Header Char"/>
    <w:link w:val="Header"/>
    <w:uiPriority w:val="99"/>
    <w:rsid w:val="00F50C9D"/>
    <w:rPr>
      <w:rFonts w:ascii="Source Sans Pro" w:hAnsi="Source Sans Pro"/>
      <w:sz w:val="22"/>
    </w:rPr>
  </w:style>
  <w:style w:type="character" w:customStyle="1" w:styleId="Heading3Char">
    <w:name w:val="Heading 3 Char"/>
    <w:link w:val="Heading3"/>
    <w:uiPriority w:val="9"/>
    <w:rsid w:val="00012A11"/>
    <w:rPr>
      <w:rFonts w:ascii="Source Sans Pro Light" w:hAnsi="Source Sans Pro Light"/>
      <w:bCs/>
      <w:sz w:val="36"/>
      <w:szCs w:val="27"/>
    </w:rPr>
  </w:style>
  <w:style w:type="paragraph" w:styleId="Footer">
    <w:name w:val="footer"/>
    <w:basedOn w:val="Normal"/>
    <w:link w:val="FooterChar"/>
    <w:uiPriority w:val="99"/>
    <w:unhideWhenUsed/>
    <w:rsid w:val="00F50C9D"/>
    <w:pPr>
      <w:tabs>
        <w:tab w:val="center" w:pos="4320"/>
        <w:tab w:val="right" w:pos="8640"/>
      </w:tabs>
    </w:pPr>
    <w:rPr>
      <w:sz w:val="22"/>
    </w:rPr>
  </w:style>
  <w:style w:type="character" w:customStyle="1" w:styleId="FooterChar">
    <w:name w:val="Footer Char"/>
    <w:link w:val="Footer"/>
    <w:uiPriority w:val="99"/>
    <w:rsid w:val="00F50C9D"/>
    <w:rPr>
      <w:rFonts w:ascii="Source Sans Pro" w:hAnsi="Source Sans Pro"/>
      <w:sz w:val="22"/>
    </w:rPr>
  </w:style>
  <w:style w:type="character" w:customStyle="1" w:styleId="Heading1Char">
    <w:name w:val="Heading 1 Char"/>
    <w:link w:val="Heading1"/>
    <w:uiPriority w:val="9"/>
    <w:rsid w:val="0093192A"/>
    <w:rPr>
      <w:rFonts w:ascii="Source Sans Pro Light" w:eastAsia="MS Gothic" w:hAnsi="Source Sans Pro Light" w:cs="Times New Roman"/>
      <w:bCs/>
      <w:color w:val="345A8A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C9D"/>
    <w:rPr>
      <w:rFonts w:ascii="Lucida Grande" w:hAnsi="Lucida Grande" w:cs="Lucida Grande"/>
      <w:sz w:val="18"/>
      <w:szCs w:val="18"/>
    </w:rPr>
  </w:style>
  <w:style w:type="paragraph" w:styleId="NoSpacing">
    <w:name w:val="No Spacing"/>
    <w:next w:val="Normal"/>
    <w:uiPriority w:val="1"/>
    <w:qFormat/>
    <w:rsid w:val="0093192A"/>
    <w:rPr>
      <w:rFonts w:ascii="Source Sans Pro" w:hAnsi="Source Sans Pro"/>
      <w:sz w:val="22"/>
      <w:szCs w:val="24"/>
    </w:rPr>
  </w:style>
  <w:style w:type="character" w:customStyle="1" w:styleId="BalloonTextChar">
    <w:name w:val="Balloon Text Char"/>
    <w:link w:val="BalloonText"/>
    <w:uiPriority w:val="99"/>
    <w:semiHidden/>
    <w:rsid w:val="00F50C9D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5F19BF"/>
    <w:rPr>
      <w:rFonts w:ascii="Source Sans Pro" w:hAnsi="Source Sans Pro"/>
      <w:color w:val="548DD4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6C23A8"/>
  </w:style>
  <w:style w:type="paragraph" w:styleId="ListParagraph">
    <w:name w:val="List Paragraph"/>
    <w:basedOn w:val="Normal"/>
    <w:uiPriority w:val="34"/>
    <w:qFormat/>
    <w:rsid w:val="00003234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Revision">
    <w:name w:val="Revision"/>
    <w:hidden/>
    <w:uiPriority w:val="99"/>
    <w:semiHidden/>
    <w:rsid w:val="00723C9E"/>
    <w:rPr>
      <w:rFonts w:ascii="Source Sans Pro" w:hAnsi="Source Sans Pr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606"/>
    <w:rPr>
      <w:rFonts w:ascii="Source Sans Pro" w:hAnsi="Source Sans Pro"/>
      <w:sz w:val="24"/>
      <w:szCs w:val="24"/>
    </w:rPr>
  </w:style>
  <w:style w:type="paragraph" w:styleId="Heading1">
    <w:name w:val="heading 1"/>
    <w:next w:val="Normal"/>
    <w:link w:val="Heading1Char"/>
    <w:uiPriority w:val="9"/>
    <w:qFormat/>
    <w:rsid w:val="0093192A"/>
    <w:pPr>
      <w:keepNext/>
      <w:keepLines/>
      <w:outlineLvl w:val="0"/>
    </w:pPr>
    <w:rPr>
      <w:rFonts w:ascii="Source Sans Pro Light" w:eastAsia="MS Gothic" w:hAnsi="Source Sans Pro Light"/>
      <w:bCs/>
      <w:color w:val="345A8A"/>
      <w:sz w:val="28"/>
      <w:szCs w:val="32"/>
    </w:rPr>
  </w:style>
  <w:style w:type="paragraph" w:styleId="Heading3">
    <w:name w:val="heading 3"/>
    <w:next w:val="Normal"/>
    <w:link w:val="Heading3Char"/>
    <w:uiPriority w:val="9"/>
    <w:qFormat/>
    <w:rsid w:val="00012A11"/>
    <w:pPr>
      <w:spacing w:before="100" w:beforeAutospacing="1" w:after="100" w:afterAutospacing="1"/>
      <w:outlineLvl w:val="2"/>
    </w:pPr>
    <w:rPr>
      <w:rFonts w:ascii="Source Sans Pro Light" w:hAnsi="Source Sans Pro Light"/>
      <w:bCs/>
      <w:sz w:val="36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0C9D"/>
    <w:pPr>
      <w:tabs>
        <w:tab w:val="center" w:pos="4320"/>
        <w:tab w:val="right" w:pos="8640"/>
      </w:tabs>
    </w:pPr>
    <w:rPr>
      <w:sz w:val="22"/>
    </w:rPr>
  </w:style>
  <w:style w:type="character" w:customStyle="1" w:styleId="HeaderChar">
    <w:name w:val="Header Char"/>
    <w:link w:val="Header"/>
    <w:uiPriority w:val="99"/>
    <w:rsid w:val="00F50C9D"/>
    <w:rPr>
      <w:rFonts w:ascii="Source Sans Pro" w:hAnsi="Source Sans Pro"/>
      <w:sz w:val="22"/>
    </w:rPr>
  </w:style>
  <w:style w:type="character" w:customStyle="1" w:styleId="Heading3Char">
    <w:name w:val="Heading 3 Char"/>
    <w:link w:val="Heading3"/>
    <w:uiPriority w:val="9"/>
    <w:rsid w:val="00012A11"/>
    <w:rPr>
      <w:rFonts w:ascii="Source Sans Pro Light" w:hAnsi="Source Sans Pro Light"/>
      <w:bCs/>
      <w:sz w:val="36"/>
      <w:szCs w:val="27"/>
    </w:rPr>
  </w:style>
  <w:style w:type="paragraph" w:styleId="Footer">
    <w:name w:val="footer"/>
    <w:basedOn w:val="Normal"/>
    <w:link w:val="FooterChar"/>
    <w:uiPriority w:val="99"/>
    <w:unhideWhenUsed/>
    <w:rsid w:val="00F50C9D"/>
    <w:pPr>
      <w:tabs>
        <w:tab w:val="center" w:pos="4320"/>
        <w:tab w:val="right" w:pos="8640"/>
      </w:tabs>
    </w:pPr>
    <w:rPr>
      <w:sz w:val="22"/>
    </w:rPr>
  </w:style>
  <w:style w:type="character" w:customStyle="1" w:styleId="FooterChar">
    <w:name w:val="Footer Char"/>
    <w:link w:val="Footer"/>
    <w:uiPriority w:val="99"/>
    <w:rsid w:val="00F50C9D"/>
    <w:rPr>
      <w:rFonts w:ascii="Source Sans Pro" w:hAnsi="Source Sans Pro"/>
      <w:sz w:val="22"/>
    </w:rPr>
  </w:style>
  <w:style w:type="character" w:customStyle="1" w:styleId="Heading1Char">
    <w:name w:val="Heading 1 Char"/>
    <w:link w:val="Heading1"/>
    <w:uiPriority w:val="9"/>
    <w:rsid w:val="0093192A"/>
    <w:rPr>
      <w:rFonts w:ascii="Source Sans Pro Light" w:eastAsia="MS Gothic" w:hAnsi="Source Sans Pro Light" w:cs="Times New Roman"/>
      <w:bCs/>
      <w:color w:val="345A8A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C9D"/>
    <w:rPr>
      <w:rFonts w:ascii="Lucida Grande" w:hAnsi="Lucida Grande" w:cs="Lucida Grande"/>
      <w:sz w:val="18"/>
      <w:szCs w:val="18"/>
    </w:rPr>
  </w:style>
  <w:style w:type="paragraph" w:styleId="NoSpacing">
    <w:name w:val="No Spacing"/>
    <w:next w:val="Normal"/>
    <w:uiPriority w:val="1"/>
    <w:qFormat/>
    <w:rsid w:val="0093192A"/>
    <w:rPr>
      <w:rFonts w:ascii="Source Sans Pro" w:hAnsi="Source Sans Pro"/>
      <w:sz w:val="22"/>
      <w:szCs w:val="24"/>
    </w:rPr>
  </w:style>
  <w:style w:type="character" w:customStyle="1" w:styleId="BalloonTextChar">
    <w:name w:val="Balloon Text Char"/>
    <w:link w:val="BalloonText"/>
    <w:uiPriority w:val="99"/>
    <w:semiHidden/>
    <w:rsid w:val="00F50C9D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5F19BF"/>
    <w:rPr>
      <w:rFonts w:ascii="Source Sans Pro" w:hAnsi="Source Sans Pro"/>
      <w:color w:val="548DD4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6C23A8"/>
  </w:style>
  <w:style w:type="paragraph" w:styleId="ListParagraph">
    <w:name w:val="List Paragraph"/>
    <w:basedOn w:val="Normal"/>
    <w:uiPriority w:val="34"/>
    <w:qFormat/>
    <w:rsid w:val="00003234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Revision">
    <w:name w:val="Revision"/>
    <w:hidden/>
    <w:uiPriority w:val="99"/>
    <w:semiHidden/>
    <w:rsid w:val="00723C9E"/>
    <w:rPr>
      <w:rFonts w:ascii="Source Sans Pro" w:hAnsi="Source Sans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nso-secs@icann.org" TargetMode="External"/><Relationship Id="rId1" Type="http://schemas.openxmlformats.org/officeDocument/2006/relationships/hyperlink" Target="mailto:gnso-secs@icann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418E9A-60FB-4426-9640-A39C6E747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Verisign Inc</Company>
  <LinksUpToDate>false</LinksUpToDate>
  <CharactersWithSpaces>1343</CharactersWithSpaces>
  <SharedDoc>false</SharedDoc>
  <HyperlinkBase/>
  <HLinks>
    <vt:vector size="12" baseType="variant">
      <vt:variant>
        <vt:i4>2293834</vt:i4>
      </vt:variant>
      <vt:variant>
        <vt:i4>3</vt:i4>
      </vt:variant>
      <vt:variant>
        <vt:i4>0</vt:i4>
      </vt:variant>
      <vt:variant>
        <vt:i4>5</vt:i4>
      </vt:variant>
      <vt:variant>
        <vt:lpwstr>mailto:gnso-secs@icann.org</vt:lpwstr>
      </vt:variant>
      <vt:variant>
        <vt:lpwstr/>
      </vt:variant>
      <vt:variant>
        <vt:i4>2293834</vt:i4>
      </vt:variant>
      <vt:variant>
        <vt:i4>0</vt:i4>
      </vt:variant>
      <vt:variant>
        <vt:i4>0</vt:i4>
      </vt:variant>
      <vt:variant>
        <vt:i4>5</vt:i4>
      </vt:variant>
      <vt:variant>
        <vt:lpwstr>mailto:gnso-secs@icann.org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Konings</dc:creator>
  <cp:lastModifiedBy>Drazek, Keith</cp:lastModifiedBy>
  <cp:revision>2</cp:revision>
  <dcterms:created xsi:type="dcterms:W3CDTF">2016-03-09T12:01:00Z</dcterms:created>
  <dcterms:modified xsi:type="dcterms:W3CDTF">2016-03-09T12:01:00Z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2095942540</vt:i4>
  </property>
  <property fmtid="{D5CDD505-2E9C-101B-9397-08002B2CF9AE}" pid="3" name="_NewReviewCycle">
    <vt:lpwstr/>
  </property>
  <property fmtid="{D5CDD505-2E9C-101B-9397-08002B2CF9AE}" pid="4" name="_EmailSubject">
    <vt:lpwstr>For your review - draft transmittal letter</vt:lpwstr>
  </property>
  <property fmtid="{D5CDD505-2E9C-101B-9397-08002B2CF9AE}" pid="5" name="_AuthorEmail">
    <vt:lpwstr>kdrazek@verisign.com</vt:lpwstr>
  </property>
  <property fmtid="{D5CDD505-2E9C-101B-9397-08002B2CF9AE}" pid="6" name="_AuthorEmailDisplayName">
    <vt:lpwstr>Drazek, Keith</vt:lpwstr>
  </property>
</Properties>
</file>