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ED0D74" w14:textId="22BEFC16" w:rsidR="00D559F3" w:rsidRDefault="00384BBC">
      <w:pPr>
        <w:rPr>
          <w:rStyle w:val="Funotenanker"/>
          <w:rFonts w:ascii="Calibri" w:hAnsi="Calibri"/>
          <w:b/>
          <w:bCs/>
          <w:sz w:val="22"/>
          <w:szCs w:val="22"/>
        </w:rPr>
      </w:pPr>
      <w:r>
        <w:rPr>
          <w:rFonts w:ascii="Calibri" w:hAnsi="Calibri"/>
          <w:b/>
          <w:bCs/>
          <w:sz w:val="22"/>
          <w:szCs w:val="22"/>
        </w:rPr>
        <w:t xml:space="preserve">GNSO REVIEW OF THE </w:t>
      </w:r>
      <w:hyperlink r:id="rId8" w:history="1">
        <w:r w:rsidR="00FB667A">
          <w:rPr>
            <w:rStyle w:val="Hyperlink"/>
            <w:rFonts w:ascii="Calibri" w:hAnsi="Calibri"/>
            <w:b/>
            <w:bCs/>
            <w:sz w:val="22"/>
            <w:szCs w:val="22"/>
          </w:rPr>
          <w:t>DUBLIN GAC COMMUNIQUE</w:t>
        </w:r>
      </w:hyperlink>
      <w:r>
        <w:rPr>
          <w:rStyle w:val="Funotenanker"/>
          <w:rFonts w:ascii="Calibri" w:hAnsi="Calibri"/>
          <w:b/>
          <w:bCs/>
          <w:sz w:val="22"/>
          <w:szCs w:val="22"/>
        </w:rPr>
        <w:footnoteReference w:id="1"/>
      </w:r>
    </w:p>
    <w:p w14:paraId="3229F535" w14:textId="77777777" w:rsidR="00D559F3" w:rsidRDefault="00D559F3">
      <w:pPr>
        <w:widowControl w:val="0"/>
        <w:rPr>
          <w:rFonts w:ascii="Calibri" w:eastAsia="Calibri" w:hAnsi="Calibri" w:cs="Calibri"/>
          <w:sz w:val="22"/>
          <w:szCs w:val="22"/>
        </w:rPr>
      </w:pPr>
    </w:p>
    <w:tbl>
      <w:tblPr>
        <w:tblW w:w="0" w:type="auto"/>
        <w:tblInd w:w="7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top w:w="80" w:type="dxa"/>
          <w:left w:w="75" w:type="dxa"/>
          <w:bottom w:w="80" w:type="dxa"/>
          <w:right w:w="80" w:type="dxa"/>
        </w:tblCellMar>
        <w:tblLook w:val="04A0" w:firstRow="1" w:lastRow="0" w:firstColumn="1" w:lastColumn="0" w:noHBand="0" w:noVBand="1"/>
      </w:tblPr>
      <w:tblGrid>
        <w:gridCol w:w="1557"/>
        <w:gridCol w:w="2835"/>
        <w:gridCol w:w="2551"/>
        <w:gridCol w:w="2864"/>
        <w:gridCol w:w="3230"/>
      </w:tblGrid>
      <w:tr w:rsidR="00D559F3" w:rsidRPr="00F757CF" w14:paraId="649D2538" w14:textId="77777777" w:rsidTr="004443BD">
        <w:trPr>
          <w:trHeight w:val="1830"/>
          <w:tblHeader/>
        </w:trPr>
        <w:tc>
          <w:tcPr>
            <w:tcW w:w="1557" w:type="dxa"/>
            <w:tcBorders>
              <w:top w:val="single" w:sz="4" w:space="0" w:color="000001"/>
              <w:left w:val="single" w:sz="4" w:space="0" w:color="000001"/>
              <w:bottom w:val="single" w:sz="4" w:space="0" w:color="000001"/>
              <w:right w:val="single" w:sz="4" w:space="0" w:color="000001"/>
            </w:tcBorders>
            <w:shd w:val="clear" w:color="auto" w:fill="C0C0C0"/>
            <w:tcMar>
              <w:left w:w="75" w:type="dxa"/>
            </w:tcMar>
          </w:tcPr>
          <w:p w14:paraId="0EB0B279" w14:textId="77777777" w:rsidR="00D559F3" w:rsidRPr="00F757CF" w:rsidRDefault="00384BBC" w:rsidP="007410AF">
            <w:pPr>
              <w:rPr>
                <w:rFonts w:ascii="Calibri" w:hAnsi="Calibri"/>
                <w:b/>
                <w:bCs/>
                <w:sz w:val="22"/>
                <w:szCs w:val="22"/>
              </w:rPr>
            </w:pPr>
            <w:r w:rsidRPr="00F757CF">
              <w:rPr>
                <w:rFonts w:ascii="Calibri" w:hAnsi="Calibri"/>
                <w:b/>
                <w:bCs/>
                <w:sz w:val="22"/>
                <w:szCs w:val="22"/>
              </w:rPr>
              <w:t>GAC Advice - Topic</w:t>
            </w:r>
          </w:p>
        </w:tc>
        <w:tc>
          <w:tcPr>
            <w:tcW w:w="2835" w:type="dxa"/>
            <w:tcBorders>
              <w:top w:val="single" w:sz="4" w:space="0" w:color="000001"/>
              <w:left w:val="single" w:sz="4" w:space="0" w:color="000001"/>
              <w:bottom w:val="single" w:sz="4" w:space="0" w:color="000001"/>
              <w:right w:val="single" w:sz="4" w:space="0" w:color="000001"/>
            </w:tcBorders>
            <w:shd w:val="clear" w:color="auto" w:fill="C0C0C0"/>
            <w:tcMar>
              <w:left w:w="75" w:type="dxa"/>
            </w:tcMar>
          </w:tcPr>
          <w:p w14:paraId="2BBB729F" w14:textId="77777777" w:rsidR="00D559F3" w:rsidRPr="00F757CF" w:rsidRDefault="00384BBC" w:rsidP="007410AF">
            <w:pPr>
              <w:rPr>
                <w:rFonts w:ascii="Calibri" w:hAnsi="Calibri"/>
                <w:b/>
                <w:bCs/>
                <w:sz w:val="22"/>
                <w:szCs w:val="22"/>
              </w:rPr>
            </w:pPr>
            <w:r w:rsidRPr="00F757CF">
              <w:rPr>
                <w:rFonts w:ascii="Calibri" w:hAnsi="Calibri"/>
                <w:b/>
                <w:bCs/>
                <w:sz w:val="22"/>
                <w:szCs w:val="22"/>
              </w:rPr>
              <w:t>GAC Advice Details</w:t>
            </w:r>
          </w:p>
        </w:tc>
        <w:tc>
          <w:tcPr>
            <w:tcW w:w="2551" w:type="dxa"/>
            <w:tcBorders>
              <w:top w:val="single" w:sz="4" w:space="0" w:color="000001"/>
              <w:left w:val="single" w:sz="4" w:space="0" w:color="000001"/>
              <w:bottom w:val="single" w:sz="4" w:space="0" w:color="000001"/>
              <w:right w:val="single" w:sz="4" w:space="0" w:color="000001"/>
            </w:tcBorders>
            <w:shd w:val="clear" w:color="auto" w:fill="C0C0C0"/>
            <w:tcMar>
              <w:left w:w="75" w:type="dxa"/>
            </w:tcMar>
          </w:tcPr>
          <w:p w14:paraId="51290D1C" w14:textId="77777777" w:rsidR="00D559F3" w:rsidRPr="00F757CF" w:rsidRDefault="00384BBC" w:rsidP="007410AF">
            <w:pPr>
              <w:rPr>
                <w:rFonts w:ascii="Calibri" w:hAnsi="Calibri"/>
                <w:b/>
                <w:bCs/>
                <w:sz w:val="22"/>
                <w:szCs w:val="22"/>
              </w:rPr>
            </w:pPr>
            <w:r w:rsidRPr="00F757CF">
              <w:rPr>
                <w:rFonts w:ascii="Calibri" w:hAnsi="Calibri"/>
                <w:b/>
                <w:bCs/>
                <w:sz w:val="22"/>
                <w:szCs w:val="22"/>
              </w:rPr>
              <w:t>Does the advice concern an issue that can be considered within the remit</w:t>
            </w:r>
            <w:r w:rsidRPr="00F757CF">
              <w:rPr>
                <w:rStyle w:val="FootnoteReference"/>
                <w:rFonts w:ascii="Calibri" w:hAnsi="Calibri"/>
                <w:b/>
                <w:bCs/>
                <w:sz w:val="22"/>
                <w:szCs w:val="22"/>
              </w:rPr>
              <w:footnoteReference w:id="2"/>
            </w:r>
            <w:r w:rsidRPr="00F757CF">
              <w:rPr>
                <w:rFonts w:ascii="Calibri" w:hAnsi="Calibri"/>
                <w:b/>
                <w:bCs/>
                <w:sz w:val="22"/>
                <w:szCs w:val="22"/>
              </w:rPr>
              <w:t xml:space="preserve"> of the GNSO (yes/no)</w:t>
            </w:r>
          </w:p>
        </w:tc>
        <w:tc>
          <w:tcPr>
            <w:tcW w:w="2864" w:type="dxa"/>
            <w:tcBorders>
              <w:top w:val="single" w:sz="4" w:space="0" w:color="000001"/>
              <w:left w:val="single" w:sz="4" w:space="0" w:color="000001"/>
              <w:bottom w:val="single" w:sz="4" w:space="0" w:color="000001"/>
              <w:right w:val="single" w:sz="4" w:space="0" w:color="000001"/>
            </w:tcBorders>
            <w:shd w:val="clear" w:color="auto" w:fill="C0C0C0"/>
            <w:tcMar>
              <w:left w:w="75" w:type="dxa"/>
            </w:tcMar>
          </w:tcPr>
          <w:p w14:paraId="2EE8D2B9" w14:textId="77777777" w:rsidR="00D559F3" w:rsidRPr="00F757CF" w:rsidRDefault="00384BBC" w:rsidP="00C140B9">
            <w:pPr>
              <w:rPr>
                <w:rFonts w:ascii="Calibri" w:hAnsi="Calibri"/>
                <w:b/>
                <w:bCs/>
                <w:i/>
                <w:iCs/>
                <w:sz w:val="22"/>
                <w:szCs w:val="22"/>
              </w:rPr>
            </w:pPr>
            <w:r w:rsidRPr="00F757CF">
              <w:rPr>
                <w:rFonts w:ascii="Calibri" w:hAnsi="Calibri"/>
                <w:b/>
                <w:bCs/>
                <w:i/>
                <w:iCs/>
                <w:sz w:val="22"/>
                <w:szCs w:val="22"/>
              </w:rPr>
              <w:t>If yes, is it subject to existing policy recommendations, implementation action or ongoing GNSO policy development work?</w:t>
            </w:r>
          </w:p>
        </w:tc>
        <w:tc>
          <w:tcPr>
            <w:tcW w:w="3230" w:type="dxa"/>
            <w:tcBorders>
              <w:top w:val="single" w:sz="4" w:space="0" w:color="000001"/>
              <w:left w:val="single" w:sz="4" w:space="0" w:color="000001"/>
              <w:bottom w:val="single" w:sz="4" w:space="0" w:color="000001"/>
              <w:right w:val="single" w:sz="4" w:space="0" w:color="000001"/>
            </w:tcBorders>
            <w:shd w:val="clear" w:color="auto" w:fill="C0C0C0"/>
            <w:tcMar>
              <w:left w:w="75" w:type="dxa"/>
            </w:tcMar>
          </w:tcPr>
          <w:p w14:paraId="34E8DE19" w14:textId="77777777" w:rsidR="00D559F3" w:rsidRPr="00F757CF" w:rsidRDefault="00384BBC" w:rsidP="005B6C2C">
            <w:pPr>
              <w:rPr>
                <w:rFonts w:ascii="Calibri" w:hAnsi="Calibri"/>
                <w:b/>
                <w:bCs/>
                <w:i/>
                <w:iCs/>
                <w:sz w:val="22"/>
                <w:szCs w:val="22"/>
              </w:rPr>
            </w:pPr>
            <w:r w:rsidRPr="00F757CF">
              <w:rPr>
                <w:rFonts w:ascii="Calibri" w:hAnsi="Calibri"/>
                <w:b/>
                <w:bCs/>
                <w:i/>
                <w:iCs/>
                <w:sz w:val="22"/>
                <w:szCs w:val="22"/>
              </w:rPr>
              <w:t>How has this issue been/is being/will be dealt with by the GNSO</w:t>
            </w:r>
          </w:p>
        </w:tc>
      </w:tr>
      <w:tr w:rsidR="00D559F3" w:rsidRPr="00F757CF" w14:paraId="13CBD623" w14:textId="77777777" w:rsidTr="004443BD">
        <w:trPr>
          <w:trHeight w:val="1827"/>
        </w:trPr>
        <w:tc>
          <w:tcPr>
            <w:tcW w:w="1557"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7BA9C1C3" w14:textId="24EB3BCA" w:rsidR="00D559F3" w:rsidRPr="00F757CF" w:rsidRDefault="00C37BB7" w:rsidP="00C37BB7">
            <w:pPr>
              <w:pStyle w:val="Default"/>
              <w:rPr>
                <w:b/>
                <w:bCs/>
                <w:sz w:val="22"/>
                <w:szCs w:val="22"/>
              </w:rPr>
            </w:pPr>
            <w:r w:rsidRPr="00F757CF">
              <w:rPr>
                <w:b/>
                <w:bCs/>
                <w:sz w:val="22"/>
                <w:szCs w:val="22"/>
              </w:rPr>
              <w:t xml:space="preserve">1. </w:t>
            </w:r>
            <w:proofErr w:type="gramStart"/>
            <w:r w:rsidRPr="00F757CF">
              <w:rPr>
                <w:b/>
                <w:bCs/>
                <w:sz w:val="22"/>
                <w:szCs w:val="22"/>
              </w:rPr>
              <w:t>gTLD</w:t>
            </w:r>
            <w:proofErr w:type="gramEnd"/>
            <w:r w:rsidRPr="00F757CF">
              <w:rPr>
                <w:b/>
                <w:bCs/>
                <w:sz w:val="22"/>
                <w:szCs w:val="22"/>
              </w:rPr>
              <w:t xml:space="preserve"> Safeguards: Current Rounds </w:t>
            </w:r>
          </w:p>
        </w:tc>
        <w:tc>
          <w:tcPr>
            <w:tcW w:w="2835"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70B61941" w14:textId="566670BE" w:rsidR="00041C06" w:rsidRPr="00F757CF" w:rsidRDefault="00041C06" w:rsidP="00041C06">
            <w:pPr>
              <w:rPr>
                <w:rFonts w:ascii="Calibri" w:hAnsi="Calibri"/>
                <w:sz w:val="22"/>
                <w:szCs w:val="22"/>
              </w:rPr>
            </w:pPr>
            <w:r w:rsidRPr="00F757CF">
              <w:rPr>
                <w:rFonts w:ascii="Calibri" w:hAnsi="Calibri"/>
                <w:sz w:val="22"/>
                <w:szCs w:val="22"/>
              </w:rPr>
              <w:t xml:space="preserve">Consistent with its Buenos Aires Communiqué, the GAC is seeking a clear record of the ICANN Board’s acceptance or rejection of GAC Safeguard Advice.  This would optimally be provided in the form of a scorecard that includes a) what elements of GAC advice have been implemented; b) what remains a work in progress; and c) what has not been accepted for implementation, with a clear rationale for not being accepted.  </w:t>
            </w:r>
          </w:p>
          <w:p w14:paraId="27AC60D0" w14:textId="54739CE7" w:rsidR="00D559F3" w:rsidRPr="00F757CF" w:rsidRDefault="00041C06" w:rsidP="00041C06">
            <w:pPr>
              <w:pStyle w:val="ListParagraph"/>
              <w:spacing w:line="240" w:lineRule="auto"/>
              <w:ind w:left="0"/>
            </w:pPr>
            <w:r w:rsidRPr="00F757CF">
              <w:t xml:space="preserve">The GAC reiterates its advice that the New gTLD Program </w:t>
            </w:r>
            <w:r w:rsidRPr="00F757CF">
              <w:lastRenderedPageBreak/>
              <w:t xml:space="preserve">Committee create a list of commended Public Interest Commitment (PIC) examples related to verification and validation of credentials for domains in highly regulated sectors to serve as a model of best practices for gTLD registry operators.  Such a compendium would also permit an assessment of the success of the PIC specifications for strings representing highly regulated sectors, and will also facilitate the incorporation of such safeguards into contracts in future new gTLD rounds. </w:t>
            </w:r>
          </w:p>
        </w:tc>
        <w:tc>
          <w:tcPr>
            <w:tcW w:w="2551"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682C5D81" w14:textId="77777777" w:rsidR="00D559F3" w:rsidRDefault="004443BD" w:rsidP="007410AF">
            <w:pPr>
              <w:rPr>
                <w:rFonts w:ascii="Calibri" w:hAnsi="Calibri"/>
                <w:sz w:val="22"/>
                <w:szCs w:val="22"/>
              </w:rPr>
            </w:pPr>
            <w:r>
              <w:rPr>
                <w:rFonts w:ascii="Calibri" w:hAnsi="Calibri"/>
                <w:sz w:val="22"/>
                <w:szCs w:val="22"/>
              </w:rPr>
              <w:lastRenderedPageBreak/>
              <w:t>Yes</w:t>
            </w:r>
          </w:p>
          <w:p w14:paraId="0915B45D" w14:textId="08D6C9AC" w:rsidR="004443BD" w:rsidRPr="00F757CF" w:rsidRDefault="004443BD" w:rsidP="004D75B1">
            <w:pPr>
              <w:rPr>
                <w:rFonts w:ascii="Calibri" w:hAnsi="Calibri"/>
                <w:sz w:val="22"/>
                <w:szCs w:val="22"/>
              </w:rPr>
            </w:pPr>
          </w:p>
        </w:tc>
        <w:tc>
          <w:tcPr>
            <w:tcW w:w="2864"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4E8D50F4" w14:textId="77777777" w:rsidR="004D75B1" w:rsidRPr="004443BD" w:rsidRDefault="004D75B1" w:rsidP="004D75B1">
            <w:pPr>
              <w:rPr>
                <w:rFonts w:ascii="Calibri" w:hAnsi="Calibri"/>
                <w:sz w:val="22"/>
                <w:szCs w:val="22"/>
                <w:lang w:val="en-CA"/>
              </w:rPr>
            </w:pPr>
            <w:r w:rsidRPr="004443BD">
              <w:rPr>
                <w:rFonts w:ascii="Calibri" w:hAnsi="Calibri"/>
                <w:sz w:val="22"/>
                <w:szCs w:val="22"/>
                <w:lang w:val="en-CA"/>
              </w:rPr>
              <w:t xml:space="preserve">Existing: new gTLD Policy (see </w:t>
            </w:r>
          </w:p>
          <w:p w14:paraId="1E677503" w14:textId="0124C1D9" w:rsidR="004D75B1" w:rsidRPr="004443BD" w:rsidRDefault="00AB1BA2" w:rsidP="004D75B1">
            <w:pPr>
              <w:rPr>
                <w:rFonts w:ascii="Calibri" w:hAnsi="Calibri"/>
                <w:sz w:val="22"/>
                <w:szCs w:val="22"/>
                <w:lang w:val="en-CA"/>
              </w:rPr>
            </w:pPr>
            <w:ins w:id="0" w:author="Marika Konings" w:date="2015-12-16T06:02:00Z">
              <w:r>
                <w:rPr>
                  <w:rFonts w:ascii="Calibri" w:hAnsi="Calibri"/>
                  <w:sz w:val="22"/>
                  <w:szCs w:val="22"/>
                  <w:lang w:val="en-CA"/>
                </w:rPr>
                <w:fldChar w:fldCharType="begin"/>
              </w:r>
              <w:r>
                <w:rPr>
                  <w:rFonts w:ascii="Calibri" w:hAnsi="Calibri"/>
                  <w:sz w:val="22"/>
                  <w:szCs w:val="22"/>
                  <w:lang w:val="en-CA"/>
                </w:rPr>
                <w:instrText xml:space="preserve"> HYPERLINK "</w:instrText>
              </w:r>
            </w:ins>
            <w:r w:rsidRPr="004443BD">
              <w:rPr>
                <w:rFonts w:ascii="Calibri" w:hAnsi="Calibri"/>
                <w:sz w:val="22"/>
                <w:szCs w:val="22"/>
                <w:lang w:val="en-CA"/>
              </w:rPr>
              <w:instrText>http://gnso.icann.org/en/group</w:instrText>
            </w:r>
            <w:r>
              <w:rPr>
                <w:rFonts w:ascii="Calibri" w:hAnsi="Calibri"/>
                <w:sz w:val="22"/>
                <w:szCs w:val="22"/>
                <w:lang w:val="en-CA"/>
              </w:rPr>
              <w:instrText>-activities/inactive/2007n</w:instrText>
            </w:r>
            <w:r w:rsidRPr="004443BD">
              <w:rPr>
                <w:rFonts w:ascii="Calibri" w:hAnsi="Calibri"/>
                <w:sz w:val="22"/>
                <w:szCs w:val="22"/>
                <w:lang w:val="en-CA"/>
              </w:rPr>
              <w:instrText>ew</w:instrText>
            </w:r>
            <w:r>
              <w:rPr>
                <w:rFonts w:ascii="Calibri" w:hAnsi="Calibri"/>
                <w:sz w:val="22"/>
                <w:szCs w:val="22"/>
                <w:lang w:val="en-CA"/>
              </w:rPr>
              <w:instrText>-</w:instrText>
            </w:r>
            <w:r w:rsidRPr="004443BD">
              <w:rPr>
                <w:rFonts w:ascii="Calibri" w:hAnsi="Calibri"/>
                <w:sz w:val="22"/>
                <w:szCs w:val="22"/>
                <w:lang w:val="en-CA"/>
              </w:rPr>
              <w:instrText>gtld</w:instrText>
            </w:r>
            <w:r>
              <w:rPr>
                <w:rFonts w:ascii="Calibri" w:hAnsi="Calibri"/>
                <w:sz w:val="22"/>
                <w:szCs w:val="22"/>
                <w:lang w:val="en-CA"/>
              </w:rPr>
              <w:instrText>-</w:instrText>
            </w:r>
            <w:r w:rsidRPr="004443BD">
              <w:rPr>
                <w:rFonts w:ascii="Calibri" w:hAnsi="Calibri"/>
                <w:sz w:val="22"/>
                <w:szCs w:val="22"/>
                <w:lang w:val="en-CA"/>
              </w:rPr>
              <w:instrText>intro</w:instrText>
            </w:r>
            <w:ins w:id="1" w:author="Marika Konings" w:date="2015-12-16T06:02:00Z">
              <w:r>
                <w:rPr>
                  <w:rFonts w:ascii="Calibri" w:hAnsi="Calibri"/>
                  <w:sz w:val="22"/>
                  <w:szCs w:val="22"/>
                  <w:lang w:val="en-CA"/>
                </w:rPr>
                <w:instrText xml:space="preserve">" </w:instrText>
              </w:r>
              <w:r>
                <w:rPr>
                  <w:rFonts w:ascii="Calibri" w:hAnsi="Calibri"/>
                  <w:sz w:val="22"/>
                  <w:szCs w:val="22"/>
                  <w:lang w:val="en-CA"/>
                </w:rPr>
                <w:fldChar w:fldCharType="separate"/>
              </w:r>
            </w:ins>
            <w:r w:rsidRPr="00CF6027">
              <w:rPr>
                <w:rStyle w:val="Hyperlink"/>
                <w:rFonts w:ascii="Calibri" w:hAnsi="Calibri"/>
                <w:sz w:val="22"/>
                <w:szCs w:val="22"/>
                <w:lang w:val="en-CA"/>
              </w:rPr>
              <w:t>http://gnso.icann.org/en/group-activities/inactive/2007new-gtld-intro</w:t>
            </w:r>
            <w:ins w:id="2" w:author="Marika Konings" w:date="2015-12-16T06:02:00Z">
              <w:r>
                <w:rPr>
                  <w:rFonts w:ascii="Calibri" w:hAnsi="Calibri"/>
                  <w:sz w:val="22"/>
                  <w:szCs w:val="22"/>
                  <w:lang w:val="en-CA"/>
                </w:rPr>
                <w:fldChar w:fldCharType="end"/>
              </w:r>
            </w:ins>
            <w:r w:rsidR="004D75B1">
              <w:rPr>
                <w:rFonts w:ascii="Calibri" w:hAnsi="Calibri"/>
                <w:sz w:val="22"/>
                <w:szCs w:val="22"/>
                <w:lang w:val="en-CA"/>
              </w:rPr>
              <w:t>)</w:t>
            </w:r>
          </w:p>
          <w:p w14:paraId="3A28E95C" w14:textId="77777777" w:rsidR="004D75B1" w:rsidRDefault="004D75B1" w:rsidP="004D75B1">
            <w:pPr>
              <w:rPr>
                <w:rFonts w:ascii="Calibri" w:hAnsi="Calibri"/>
                <w:iCs/>
                <w:sz w:val="22"/>
                <w:szCs w:val="22"/>
              </w:rPr>
            </w:pPr>
          </w:p>
          <w:p w14:paraId="6DE5C73B" w14:textId="0A9B0A77" w:rsidR="00D559F3" w:rsidRPr="00AD5C5B" w:rsidRDefault="004D75B1" w:rsidP="00AB1BA2">
            <w:pPr>
              <w:rPr>
                <w:rFonts w:ascii="Calibri" w:hAnsi="Calibri"/>
                <w:iCs/>
                <w:sz w:val="22"/>
                <w:szCs w:val="22"/>
              </w:rPr>
            </w:pPr>
            <w:r w:rsidRPr="00A72B1A">
              <w:rPr>
                <w:rFonts w:ascii="Calibri" w:hAnsi="Calibri"/>
                <w:iCs/>
                <w:sz w:val="22"/>
                <w:szCs w:val="22"/>
              </w:rPr>
              <w:t xml:space="preserve">New gTLD Subsequent Rounds </w:t>
            </w:r>
            <w:r>
              <w:rPr>
                <w:rFonts w:ascii="Calibri" w:hAnsi="Calibri"/>
                <w:iCs/>
                <w:sz w:val="22"/>
                <w:szCs w:val="22"/>
              </w:rPr>
              <w:t>Final Issue Report (</w:t>
            </w:r>
            <w:ins w:id="3" w:author="Marika Konings" w:date="2015-12-16T06:02:00Z">
              <w:r w:rsidR="00AB1BA2">
                <w:rPr>
                  <w:rFonts w:ascii="Calibri" w:hAnsi="Calibri"/>
                  <w:iCs/>
                  <w:sz w:val="22"/>
                  <w:szCs w:val="22"/>
                </w:rPr>
                <w:fldChar w:fldCharType="begin"/>
              </w:r>
              <w:r w:rsidR="00AB1BA2">
                <w:rPr>
                  <w:rFonts w:ascii="Calibri" w:hAnsi="Calibri"/>
                  <w:iCs/>
                  <w:sz w:val="22"/>
                  <w:szCs w:val="22"/>
                </w:rPr>
                <w:instrText xml:space="preserve"> HYPERLINK "</w:instrText>
              </w:r>
            </w:ins>
            <w:r w:rsidR="00AB1BA2" w:rsidRPr="004F3B5A">
              <w:rPr>
                <w:rFonts w:ascii="Calibri" w:hAnsi="Calibri"/>
                <w:iCs/>
                <w:sz w:val="22"/>
                <w:szCs w:val="22"/>
              </w:rPr>
              <w:instrText>http://gnso.icann.org/en/issues/new-gtlds/subsequent-procedures-final-issue-04dec15-en.pdf</w:instrText>
            </w:r>
            <w:ins w:id="4" w:author="Marika Konings" w:date="2015-12-16T06:02:00Z">
              <w:r w:rsidR="00AB1BA2">
                <w:rPr>
                  <w:rFonts w:ascii="Calibri" w:hAnsi="Calibri"/>
                  <w:iCs/>
                  <w:sz w:val="22"/>
                  <w:szCs w:val="22"/>
                </w:rPr>
                <w:instrText xml:space="preserve">" </w:instrText>
              </w:r>
              <w:r w:rsidR="00AB1BA2">
                <w:rPr>
                  <w:rFonts w:ascii="Calibri" w:hAnsi="Calibri"/>
                  <w:iCs/>
                  <w:sz w:val="22"/>
                  <w:szCs w:val="22"/>
                </w:rPr>
                <w:fldChar w:fldCharType="separate"/>
              </w:r>
            </w:ins>
            <w:r w:rsidR="00AB1BA2" w:rsidRPr="00CF6027">
              <w:rPr>
                <w:rStyle w:val="Hyperlink"/>
                <w:rFonts w:ascii="Calibri" w:hAnsi="Calibri"/>
                <w:iCs/>
                <w:sz w:val="22"/>
                <w:szCs w:val="22"/>
              </w:rPr>
              <w:t>http://gnso.icann.org/en/issues/new-gtlds/subsequent-procedures-final-issue-04dec15-en.pdf</w:t>
            </w:r>
            <w:ins w:id="5" w:author="Marika Konings" w:date="2015-12-16T06:02:00Z">
              <w:r w:rsidR="00AB1BA2">
                <w:rPr>
                  <w:rFonts w:ascii="Calibri" w:hAnsi="Calibri"/>
                  <w:iCs/>
                  <w:sz w:val="22"/>
                  <w:szCs w:val="22"/>
                </w:rPr>
                <w:fldChar w:fldCharType="end"/>
              </w:r>
            </w:ins>
            <w:proofErr w:type="gramStart"/>
            <w:r>
              <w:rPr>
                <w:rFonts w:ascii="Calibri" w:hAnsi="Calibri"/>
                <w:iCs/>
                <w:sz w:val="22"/>
                <w:szCs w:val="22"/>
              </w:rPr>
              <w:t>)</w:t>
            </w:r>
            <w:r w:rsidR="005829D4" w:rsidRPr="00334F51">
              <w:rPr>
                <w:rFonts w:ascii="Calibri" w:hAnsi="Calibri"/>
                <w:i/>
                <w:iCs/>
                <w:sz w:val="22"/>
                <w:szCs w:val="22"/>
              </w:rPr>
              <w:t xml:space="preserve">  </w:t>
            </w:r>
            <w:proofErr w:type="gramEnd"/>
          </w:p>
        </w:tc>
        <w:tc>
          <w:tcPr>
            <w:tcW w:w="3230"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231911C7" w14:textId="120BF4BF" w:rsidR="00D559F3" w:rsidRPr="00AD5C5B" w:rsidRDefault="004D75B1" w:rsidP="00334F51">
            <w:pPr>
              <w:rPr>
                <w:rFonts w:ascii="Calibri" w:hAnsi="Calibri"/>
                <w:iCs/>
                <w:sz w:val="22"/>
                <w:szCs w:val="22"/>
              </w:rPr>
            </w:pPr>
            <w:r w:rsidRPr="004D75B1">
              <w:rPr>
                <w:rFonts w:ascii="Calibri" w:hAnsi="Calibri"/>
                <w:iCs/>
                <w:sz w:val="22"/>
                <w:szCs w:val="22"/>
              </w:rPr>
              <w:t>A Preliminary issue report on new gTLD Subsequent rounds was requested, as described in Buenos Aires report</w:t>
            </w:r>
            <w:r w:rsidRPr="00AD5C5B">
              <w:rPr>
                <w:rFonts w:ascii="Calibri" w:hAnsi="Calibri"/>
                <w:iCs/>
                <w:sz w:val="22"/>
                <w:szCs w:val="22"/>
              </w:rPr>
              <w:t xml:space="preserve"> </w:t>
            </w:r>
            <w:r w:rsidR="00334F51" w:rsidRPr="00AD5C5B">
              <w:rPr>
                <w:rFonts w:ascii="Calibri" w:hAnsi="Calibri"/>
                <w:iCs/>
                <w:sz w:val="22"/>
                <w:szCs w:val="22"/>
              </w:rPr>
              <w:t xml:space="preserve">The </w:t>
            </w:r>
            <w:r w:rsidR="000206DC" w:rsidRPr="00AD5C5B">
              <w:rPr>
                <w:rFonts w:ascii="Calibri" w:hAnsi="Calibri"/>
                <w:iCs/>
                <w:sz w:val="22"/>
                <w:szCs w:val="22"/>
              </w:rPr>
              <w:t xml:space="preserve">GNSO </w:t>
            </w:r>
            <w:r w:rsidR="008B6D02" w:rsidRPr="00AD5C5B">
              <w:rPr>
                <w:rFonts w:ascii="Calibri" w:hAnsi="Calibri"/>
                <w:iCs/>
                <w:sz w:val="22"/>
                <w:szCs w:val="22"/>
              </w:rPr>
              <w:t>Council has received</w:t>
            </w:r>
            <w:r w:rsidR="000206DC" w:rsidRPr="00AD5C5B">
              <w:rPr>
                <w:rFonts w:ascii="Calibri" w:hAnsi="Calibri"/>
                <w:iCs/>
                <w:sz w:val="22"/>
                <w:szCs w:val="22"/>
              </w:rPr>
              <w:t xml:space="preserve"> the </w:t>
            </w:r>
            <w:r w:rsidR="00334F51" w:rsidRPr="00AD5C5B">
              <w:rPr>
                <w:rFonts w:ascii="Calibri" w:hAnsi="Calibri"/>
                <w:iCs/>
                <w:sz w:val="22"/>
                <w:szCs w:val="22"/>
              </w:rPr>
              <w:t>F</w:t>
            </w:r>
            <w:r w:rsidR="000206DC" w:rsidRPr="00AD5C5B">
              <w:rPr>
                <w:rFonts w:ascii="Calibri" w:hAnsi="Calibri"/>
                <w:iCs/>
                <w:sz w:val="22"/>
                <w:szCs w:val="22"/>
              </w:rPr>
              <w:t xml:space="preserve">inal </w:t>
            </w:r>
            <w:r w:rsidR="00334F51" w:rsidRPr="00AD5C5B">
              <w:rPr>
                <w:rFonts w:ascii="Calibri" w:hAnsi="Calibri"/>
                <w:iCs/>
                <w:sz w:val="22"/>
                <w:szCs w:val="22"/>
              </w:rPr>
              <w:t>I</w:t>
            </w:r>
            <w:r w:rsidR="000206DC" w:rsidRPr="00AD5C5B">
              <w:rPr>
                <w:rFonts w:ascii="Calibri" w:hAnsi="Calibri"/>
                <w:iCs/>
                <w:sz w:val="22"/>
                <w:szCs w:val="22"/>
              </w:rPr>
              <w:t>ssue report</w:t>
            </w:r>
            <w:r w:rsidR="008B6D02" w:rsidRPr="00AD5C5B">
              <w:rPr>
                <w:rFonts w:ascii="Calibri" w:hAnsi="Calibri"/>
                <w:iCs/>
                <w:sz w:val="22"/>
                <w:szCs w:val="22"/>
              </w:rPr>
              <w:t xml:space="preserve">. A motion to </w:t>
            </w:r>
            <w:r w:rsidR="00334F51" w:rsidRPr="00AD5C5B">
              <w:rPr>
                <w:rFonts w:ascii="Calibri" w:hAnsi="Calibri"/>
                <w:iCs/>
                <w:sz w:val="22"/>
                <w:szCs w:val="22"/>
              </w:rPr>
              <w:t>initiate the PDP</w:t>
            </w:r>
            <w:r w:rsidR="008B6D02" w:rsidRPr="00AD5C5B">
              <w:rPr>
                <w:rFonts w:ascii="Calibri" w:hAnsi="Calibri"/>
                <w:iCs/>
                <w:sz w:val="22"/>
                <w:szCs w:val="22"/>
              </w:rPr>
              <w:t xml:space="preserve"> and </w:t>
            </w:r>
            <w:r w:rsidR="00334F51" w:rsidRPr="00AD5C5B">
              <w:rPr>
                <w:rFonts w:ascii="Calibri" w:hAnsi="Calibri"/>
                <w:iCs/>
                <w:sz w:val="22"/>
                <w:szCs w:val="22"/>
              </w:rPr>
              <w:t xml:space="preserve">adopt the charter for the PDP Working Group are </w:t>
            </w:r>
            <w:r w:rsidR="008B6D02" w:rsidRPr="00AD5C5B">
              <w:rPr>
                <w:rFonts w:ascii="Calibri" w:hAnsi="Calibri"/>
                <w:iCs/>
                <w:sz w:val="22"/>
                <w:szCs w:val="22"/>
              </w:rPr>
              <w:t>on the agenda for the 17 DEC GNSO Council meeting</w:t>
            </w:r>
          </w:p>
        </w:tc>
      </w:tr>
      <w:tr w:rsidR="00D559F3" w:rsidRPr="00F757CF" w14:paraId="7AABB7D4" w14:textId="77777777" w:rsidTr="00AD5C5B">
        <w:trPr>
          <w:trHeight w:val="702"/>
        </w:trPr>
        <w:tc>
          <w:tcPr>
            <w:tcW w:w="1557"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0C776D26" w14:textId="77777777" w:rsidR="00D559F3" w:rsidRPr="00F757CF" w:rsidRDefault="00D559F3" w:rsidP="007410AF">
            <w:pPr>
              <w:spacing w:before="240" w:after="120"/>
              <w:rPr>
                <w:rFonts w:ascii="Calibri" w:hAnsi="Calibri"/>
                <w:sz w:val="22"/>
                <w:szCs w:val="22"/>
              </w:rPr>
            </w:pPr>
          </w:p>
        </w:tc>
        <w:tc>
          <w:tcPr>
            <w:tcW w:w="2835"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0EC9B589" w14:textId="77777777" w:rsidR="00041C06" w:rsidRPr="00F757CF" w:rsidRDefault="00041C06" w:rsidP="00041C06">
            <w:pPr>
              <w:rPr>
                <w:rFonts w:ascii="Calibri" w:hAnsi="Calibri"/>
                <w:b/>
                <w:color w:val="auto"/>
                <w:sz w:val="22"/>
                <w:szCs w:val="22"/>
              </w:rPr>
            </w:pPr>
            <w:r w:rsidRPr="00F757CF">
              <w:rPr>
                <w:rFonts w:ascii="Calibri" w:hAnsi="Calibri"/>
                <w:sz w:val="22"/>
                <w:szCs w:val="22"/>
              </w:rPr>
              <w:t xml:space="preserve">In light of the current and upcoming reviews of the New gTLD program, </w:t>
            </w:r>
            <w:r w:rsidRPr="00F757CF">
              <w:rPr>
                <w:rFonts w:ascii="Calibri" w:hAnsi="Calibri"/>
                <w:b/>
                <w:color w:val="auto"/>
                <w:sz w:val="22"/>
                <w:szCs w:val="22"/>
              </w:rPr>
              <w:t xml:space="preserve">The GAC advises and urges the Board to: </w:t>
            </w:r>
          </w:p>
          <w:p w14:paraId="7AA57FC4" w14:textId="59DD6EF3" w:rsidR="00041C06" w:rsidRPr="00F757CF" w:rsidRDefault="00041C06" w:rsidP="00041C06">
            <w:pPr>
              <w:rPr>
                <w:rFonts w:ascii="Calibri" w:hAnsi="Calibri"/>
                <w:b/>
                <w:color w:val="auto"/>
                <w:sz w:val="22"/>
                <w:szCs w:val="22"/>
              </w:rPr>
            </w:pPr>
            <w:proofErr w:type="spellStart"/>
            <w:r w:rsidRPr="00F757CF">
              <w:rPr>
                <w:rFonts w:ascii="Calibri" w:hAnsi="Calibri"/>
                <w:color w:val="auto"/>
                <w:sz w:val="22"/>
                <w:szCs w:val="22"/>
              </w:rPr>
              <w:t>i</w:t>
            </w:r>
            <w:proofErr w:type="spellEnd"/>
            <w:r w:rsidRPr="00F757CF">
              <w:rPr>
                <w:rFonts w:ascii="Calibri" w:hAnsi="Calibri"/>
                <w:color w:val="auto"/>
                <w:sz w:val="22"/>
                <w:szCs w:val="22"/>
              </w:rPr>
              <w:t>.</w:t>
            </w:r>
            <w:r w:rsidRPr="00F757CF">
              <w:rPr>
                <w:rFonts w:ascii="Calibri" w:hAnsi="Calibri"/>
                <w:b/>
                <w:color w:val="auto"/>
                <w:sz w:val="22"/>
                <w:szCs w:val="22"/>
              </w:rPr>
              <w:t xml:space="preserve"> </w:t>
            </w:r>
            <w:proofErr w:type="gramStart"/>
            <w:r w:rsidRPr="00F757CF">
              <w:rPr>
                <w:rFonts w:ascii="Calibri" w:hAnsi="Calibri"/>
                <w:sz w:val="22"/>
                <w:szCs w:val="22"/>
              </w:rPr>
              <w:t>develop</w:t>
            </w:r>
            <w:proofErr w:type="gramEnd"/>
            <w:r w:rsidRPr="00F757CF">
              <w:rPr>
                <w:rFonts w:ascii="Calibri" w:hAnsi="Calibri"/>
                <w:sz w:val="22"/>
                <w:szCs w:val="22"/>
              </w:rPr>
              <w:t xml:space="preserve"> and adopt a harmonized methodology for reporting to the ICANN community the levels and persistence of abusive conduct (e.g., malware, botnets, phishing, pharming, piracy, trademark and/or copyright infringement, counterfeiting, fraudulent or deceptive practices and other illegal conduct) that have occurred in the rollout of the new gTLD program. </w:t>
            </w:r>
          </w:p>
          <w:p w14:paraId="724A159D" w14:textId="3A2388C6" w:rsidR="00D559F3" w:rsidRPr="00F757CF" w:rsidRDefault="00041C06" w:rsidP="00041C06">
            <w:pPr>
              <w:pStyle w:val="Default"/>
              <w:rPr>
                <w:sz w:val="22"/>
                <w:szCs w:val="22"/>
              </w:rPr>
            </w:pPr>
            <w:r w:rsidRPr="00F757CF">
              <w:rPr>
                <w:sz w:val="22"/>
                <w:szCs w:val="22"/>
              </w:rPr>
              <w:t xml:space="preserve">The GAC was informed that independent studies presented during the ICANN 54 meeting on the review of the New gTLD round show a </w:t>
            </w:r>
            <w:r w:rsidRPr="00F757CF">
              <w:rPr>
                <w:sz w:val="22"/>
                <w:szCs w:val="22"/>
              </w:rPr>
              <w:lastRenderedPageBreak/>
              <w:t>relatively low level of trust in these gTLDs by consumers compared to existing TLDs.</w:t>
            </w:r>
          </w:p>
        </w:tc>
        <w:tc>
          <w:tcPr>
            <w:tcW w:w="2551"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56BB7E81" w14:textId="77777777" w:rsidR="00D559F3" w:rsidRDefault="00D559F3">
            <w:pPr>
              <w:rPr>
                <w:rFonts w:ascii="Calibri" w:hAnsi="Calibri"/>
                <w:sz w:val="22"/>
                <w:szCs w:val="22"/>
              </w:rPr>
            </w:pPr>
          </w:p>
          <w:p w14:paraId="71F104BC" w14:textId="77777777" w:rsidR="00337474" w:rsidRDefault="00337474">
            <w:pPr>
              <w:rPr>
                <w:rFonts w:ascii="Calibri" w:hAnsi="Calibri"/>
                <w:sz w:val="22"/>
                <w:szCs w:val="22"/>
              </w:rPr>
            </w:pPr>
          </w:p>
          <w:p w14:paraId="464F9363" w14:textId="77777777" w:rsidR="00337474" w:rsidRDefault="00337474">
            <w:pPr>
              <w:rPr>
                <w:rFonts w:ascii="Calibri" w:hAnsi="Calibri"/>
                <w:sz w:val="22"/>
                <w:szCs w:val="22"/>
              </w:rPr>
            </w:pPr>
          </w:p>
          <w:p w14:paraId="75D616CD" w14:textId="77777777" w:rsidR="00337474" w:rsidRDefault="00337474">
            <w:pPr>
              <w:rPr>
                <w:rFonts w:ascii="Calibri" w:hAnsi="Calibri"/>
                <w:sz w:val="22"/>
                <w:szCs w:val="22"/>
              </w:rPr>
            </w:pPr>
          </w:p>
          <w:p w14:paraId="3135AE82" w14:textId="77777777" w:rsidR="00337474" w:rsidRDefault="00337474">
            <w:pPr>
              <w:rPr>
                <w:rFonts w:ascii="Calibri" w:hAnsi="Calibri"/>
                <w:sz w:val="22"/>
                <w:szCs w:val="22"/>
              </w:rPr>
            </w:pPr>
          </w:p>
          <w:p w14:paraId="1F2C1223" w14:textId="73748AC3" w:rsidR="00337474" w:rsidRPr="00F757CF" w:rsidRDefault="00337474">
            <w:pPr>
              <w:rPr>
                <w:rFonts w:ascii="Calibri" w:hAnsi="Calibri"/>
                <w:sz w:val="22"/>
                <w:szCs w:val="22"/>
              </w:rPr>
            </w:pPr>
            <w:r>
              <w:rPr>
                <w:rFonts w:ascii="Calibri" w:hAnsi="Calibri"/>
                <w:sz w:val="22"/>
                <w:szCs w:val="22"/>
              </w:rPr>
              <w:t>Yes</w:t>
            </w:r>
          </w:p>
        </w:tc>
        <w:tc>
          <w:tcPr>
            <w:tcW w:w="2864"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58FC5D5D" w14:textId="77777777" w:rsidR="00D559F3" w:rsidRDefault="00D559F3" w:rsidP="00437570">
            <w:pPr>
              <w:rPr>
                <w:rFonts w:ascii="Calibri" w:hAnsi="Calibri"/>
                <w:i/>
                <w:iCs/>
                <w:sz w:val="22"/>
                <w:szCs w:val="22"/>
              </w:rPr>
            </w:pPr>
          </w:p>
          <w:p w14:paraId="6496A2CF" w14:textId="77777777" w:rsidR="00337474" w:rsidRDefault="00337474" w:rsidP="00437570">
            <w:pPr>
              <w:rPr>
                <w:rFonts w:ascii="Calibri" w:hAnsi="Calibri"/>
                <w:i/>
                <w:iCs/>
                <w:sz w:val="22"/>
                <w:szCs w:val="22"/>
              </w:rPr>
            </w:pPr>
          </w:p>
          <w:p w14:paraId="01F0B9DE" w14:textId="77777777" w:rsidR="00337474" w:rsidRDefault="00337474" w:rsidP="00437570">
            <w:pPr>
              <w:rPr>
                <w:rFonts w:ascii="Calibri" w:hAnsi="Calibri"/>
                <w:i/>
                <w:iCs/>
                <w:sz w:val="22"/>
                <w:szCs w:val="22"/>
              </w:rPr>
            </w:pPr>
          </w:p>
          <w:p w14:paraId="0B1724E3" w14:textId="77777777" w:rsidR="00337474" w:rsidRDefault="00337474" w:rsidP="00437570">
            <w:pPr>
              <w:rPr>
                <w:rFonts w:ascii="Calibri" w:hAnsi="Calibri"/>
                <w:i/>
                <w:iCs/>
                <w:sz w:val="22"/>
                <w:szCs w:val="22"/>
              </w:rPr>
            </w:pPr>
          </w:p>
          <w:p w14:paraId="11EEC487" w14:textId="77777777" w:rsidR="00337474" w:rsidRDefault="00337474" w:rsidP="00437570">
            <w:pPr>
              <w:rPr>
                <w:rFonts w:ascii="Calibri" w:hAnsi="Calibri"/>
                <w:i/>
                <w:iCs/>
                <w:sz w:val="22"/>
                <w:szCs w:val="22"/>
              </w:rPr>
            </w:pPr>
          </w:p>
          <w:p w14:paraId="6BF5BBDB" w14:textId="4DB13613" w:rsidR="00337474" w:rsidRPr="00337474" w:rsidRDefault="008F710F" w:rsidP="00AB1BA2">
            <w:pPr>
              <w:rPr>
                <w:rFonts w:ascii="Calibri" w:hAnsi="Calibri"/>
                <w:iCs/>
                <w:sz w:val="22"/>
                <w:szCs w:val="22"/>
              </w:rPr>
            </w:pPr>
            <w:r>
              <w:rPr>
                <w:rFonts w:ascii="Calibri" w:hAnsi="Calibri"/>
                <w:iCs/>
                <w:sz w:val="22"/>
                <w:szCs w:val="22"/>
              </w:rPr>
              <w:t>Th</w:t>
            </w:r>
            <w:r w:rsidR="00074ECF">
              <w:rPr>
                <w:rFonts w:ascii="Calibri" w:hAnsi="Calibri"/>
                <w:iCs/>
                <w:sz w:val="22"/>
                <w:szCs w:val="22"/>
              </w:rPr>
              <w:t xml:space="preserve">e GNSO </w:t>
            </w:r>
            <w:r w:rsidR="00334F51">
              <w:rPr>
                <w:rFonts w:ascii="Calibri" w:hAnsi="Calibri"/>
                <w:iCs/>
                <w:sz w:val="22"/>
                <w:szCs w:val="22"/>
              </w:rPr>
              <w:t>chartered a working group to develop recommendations to</w:t>
            </w:r>
            <w:r w:rsidR="00074ECF">
              <w:rPr>
                <w:rFonts w:ascii="Calibri" w:hAnsi="Calibri"/>
                <w:iCs/>
                <w:sz w:val="22"/>
                <w:szCs w:val="22"/>
              </w:rPr>
              <w:t xml:space="preserve"> better define the collection &amp; reporting of critical data and metrics</w:t>
            </w:r>
            <w:r w:rsidR="00334F51">
              <w:rPr>
                <w:rFonts w:ascii="Calibri" w:hAnsi="Calibri"/>
                <w:iCs/>
                <w:sz w:val="22"/>
                <w:szCs w:val="22"/>
              </w:rPr>
              <w:t xml:space="preserve"> to help inform policy development activities</w:t>
            </w:r>
            <w:r w:rsidR="00074ECF">
              <w:rPr>
                <w:rFonts w:ascii="Calibri" w:hAnsi="Calibri"/>
                <w:iCs/>
                <w:sz w:val="22"/>
                <w:szCs w:val="22"/>
              </w:rPr>
              <w:t xml:space="preserve">. Some of the </w:t>
            </w:r>
            <w:r w:rsidR="00334F51">
              <w:rPr>
                <w:rFonts w:ascii="Calibri" w:hAnsi="Calibri"/>
                <w:iCs/>
                <w:sz w:val="22"/>
                <w:szCs w:val="22"/>
              </w:rPr>
              <w:t xml:space="preserve">recommendations of the WG </w:t>
            </w:r>
            <w:r w:rsidR="00074ECF">
              <w:rPr>
                <w:rFonts w:ascii="Calibri" w:hAnsi="Calibri"/>
                <w:iCs/>
                <w:sz w:val="22"/>
                <w:szCs w:val="22"/>
              </w:rPr>
              <w:t>could prove useful in understanding and addressing these issues.</w:t>
            </w:r>
            <w:r w:rsidR="005829D4">
              <w:rPr>
                <w:rFonts w:ascii="Calibri" w:hAnsi="Calibri"/>
                <w:iCs/>
                <w:sz w:val="22"/>
                <w:szCs w:val="22"/>
              </w:rPr>
              <w:t xml:space="preserve"> </w:t>
            </w:r>
            <w:r w:rsidR="004D75B1">
              <w:rPr>
                <w:rFonts w:ascii="Calibri" w:hAnsi="Calibri"/>
                <w:iCs/>
                <w:sz w:val="22"/>
                <w:szCs w:val="22"/>
              </w:rPr>
              <w:t xml:space="preserve">See </w:t>
            </w:r>
            <w:hyperlink r:id="rId9" w:history="1">
              <w:r w:rsidR="00AB1BA2" w:rsidRPr="00CF6027">
                <w:rPr>
                  <w:rStyle w:val="Hyperlink"/>
                  <w:rFonts w:ascii="Calibri" w:hAnsi="Calibri"/>
                  <w:iCs/>
                  <w:sz w:val="22"/>
                  <w:szCs w:val="22"/>
                </w:rPr>
                <w:t>http://gnso.icann.org/en/group-activities/active/dmpm</w:t>
              </w:r>
            </w:hyperlink>
            <w:r w:rsidR="004D75B1">
              <w:rPr>
                <w:rFonts w:ascii="Calibri" w:hAnsi="Calibri"/>
                <w:iCs/>
                <w:sz w:val="22"/>
                <w:szCs w:val="22"/>
              </w:rPr>
              <w:t>.</w:t>
            </w:r>
          </w:p>
        </w:tc>
        <w:tc>
          <w:tcPr>
            <w:tcW w:w="3230"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72E9C33E" w14:textId="77777777" w:rsidR="00D559F3" w:rsidRDefault="00D559F3" w:rsidP="007410AF">
            <w:pPr>
              <w:rPr>
                <w:rFonts w:ascii="Calibri" w:hAnsi="Calibri"/>
                <w:sz w:val="22"/>
                <w:szCs w:val="22"/>
              </w:rPr>
            </w:pPr>
          </w:p>
          <w:p w14:paraId="0CF4066B" w14:textId="77777777" w:rsidR="00337474" w:rsidRDefault="00337474" w:rsidP="007410AF">
            <w:pPr>
              <w:rPr>
                <w:rFonts w:ascii="Calibri" w:hAnsi="Calibri"/>
                <w:sz w:val="22"/>
                <w:szCs w:val="22"/>
              </w:rPr>
            </w:pPr>
          </w:p>
          <w:p w14:paraId="08A6ED7F" w14:textId="77777777" w:rsidR="00337474" w:rsidRDefault="00337474" w:rsidP="007410AF">
            <w:pPr>
              <w:rPr>
                <w:rFonts w:ascii="Calibri" w:hAnsi="Calibri"/>
                <w:sz w:val="22"/>
                <w:szCs w:val="22"/>
              </w:rPr>
            </w:pPr>
          </w:p>
          <w:p w14:paraId="06F1E493" w14:textId="77777777" w:rsidR="00337474" w:rsidRDefault="00337474" w:rsidP="007410AF">
            <w:pPr>
              <w:rPr>
                <w:rFonts w:ascii="Calibri" w:hAnsi="Calibri"/>
                <w:sz w:val="22"/>
                <w:szCs w:val="22"/>
              </w:rPr>
            </w:pPr>
          </w:p>
          <w:p w14:paraId="08DAA12A" w14:textId="77777777" w:rsidR="00337474" w:rsidRDefault="00337474" w:rsidP="007410AF">
            <w:pPr>
              <w:rPr>
                <w:rFonts w:ascii="Calibri" w:hAnsi="Calibri"/>
                <w:sz w:val="22"/>
                <w:szCs w:val="22"/>
              </w:rPr>
            </w:pPr>
          </w:p>
          <w:p w14:paraId="4D34B90B" w14:textId="40693273" w:rsidR="00337474" w:rsidRPr="00334F51" w:rsidRDefault="004C2CB8" w:rsidP="00AB1BA2">
            <w:pPr>
              <w:rPr>
                <w:rFonts w:ascii="Calibri" w:hAnsi="Calibri"/>
                <w:sz w:val="22"/>
                <w:szCs w:val="22"/>
              </w:rPr>
            </w:pPr>
            <w:r w:rsidRPr="00334F51">
              <w:rPr>
                <w:rFonts w:ascii="Calibri" w:hAnsi="Calibri"/>
                <w:sz w:val="22"/>
                <w:szCs w:val="22"/>
              </w:rPr>
              <w:t xml:space="preserve">The GNSO </w:t>
            </w:r>
            <w:r w:rsidR="00334F51" w:rsidRPr="00334F51">
              <w:rPr>
                <w:rFonts w:ascii="Calibri" w:hAnsi="Calibri"/>
                <w:sz w:val="22"/>
                <w:szCs w:val="22"/>
              </w:rPr>
              <w:t xml:space="preserve">has </w:t>
            </w:r>
            <w:r w:rsidR="005829D4" w:rsidRPr="00334F51">
              <w:rPr>
                <w:rFonts w:ascii="Calibri" w:hAnsi="Calibri"/>
                <w:sz w:val="22"/>
                <w:szCs w:val="22"/>
              </w:rPr>
              <w:t xml:space="preserve">approved the final report of the </w:t>
            </w:r>
            <w:r w:rsidR="00074ECF" w:rsidRPr="00334F51">
              <w:rPr>
                <w:rFonts w:ascii="Calibri" w:hAnsi="Calibri"/>
                <w:sz w:val="22"/>
                <w:szCs w:val="22"/>
              </w:rPr>
              <w:t>“Data and M</w:t>
            </w:r>
            <w:r w:rsidR="005829D4" w:rsidRPr="00334F51">
              <w:rPr>
                <w:rFonts w:ascii="Calibri" w:hAnsi="Calibri"/>
                <w:sz w:val="22"/>
                <w:szCs w:val="22"/>
              </w:rPr>
              <w:t>etrics</w:t>
            </w:r>
            <w:r w:rsidR="00074ECF" w:rsidRPr="00334F51">
              <w:rPr>
                <w:rFonts w:ascii="Calibri" w:hAnsi="Calibri"/>
                <w:sz w:val="22"/>
                <w:szCs w:val="22"/>
              </w:rPr>
              <w:t>”</w:t>
            </w:r>
            <w:r w:rsidR="005829D4" w:rsidRPr="00334F51">
              <w:rPr>
                <w:rFonts w:ascii="Calibri" w:hAnsi="Calibri"/>
                <w:sz w:val="22"/>
                <w:szCs w:val="22"/>
              </w:rPr>
              <w:t xml:space="preserve"> </w:t>
            </w:r>
            <w:r w:rsidR="00074ECF" w:rsidRPr="00334F51">
              <w:rPr>
                <w:rFonts w:ascii="Calibri" w:hAnsi="Calibri"/>
                <w:sz w:val="22"/>
                <w:szCs w:val="22"/>
              </w:rPr>
              <w:t>PDP</w:t>
            </w:r>
            <w:r w:rsidR="005829D4" w:rsidRPr="00334F51">
              <w:rPr>
                <w:rFonts w:ascii="Calibri" w:hAnsi="Calibri"/>
                <w:sz w:val="22"/>
                <w:szCs w:val="22"/>
              </w:rPr>
              <w:t xml:space="preserve"> in October: </w:t>
            </w:r>
            <w:hyperlink r:id="rId10" w:anchor="20151021-1" w:history="1">
              <w:r w:rsidR="005829D4" w:rsidRPr="00AD5C5B">
                <w:rPr>
                  <w:rStyle w:val="Hyperlink"/>
                  <w:rFonts w:ascii="Calibri" w:eastAsia="Times New Roman" w:hAnsi="Calibri"/>
                  <w:sz w:val="22"/>
                  <w:szCs w:val="22"/>
                </w:rPr>
                <w:t>http://gnso.icann.org/en/council/resolutions#20151021-1</w:t>
              </w:r>
            </w:hyperlink>
            <w:r w:rsidR="00334F51" w:rsidRPr="00AD5C5B">
              <w:rPr>
                <w:rFonts w:ascii="Calibri" w:eastAsia="Times New Roman" w:hAnsi="Calibri"/>
                <w:sz w:val="22"/>
                <w:szCs w:val="22"/>
              </w:rPr>
              <w:t xml:space="preserve">. </w:t>
            </w:r>
            <w:r w:rsidR="00334F51">
              <w:rPr>
                <w:rFonts w:ascii="Calibri" w:eastAsia="Times New Roman" w:hAnsi="Calibri"/>
                <w:sz w:val="22"/>
                <w:szCs w:val="22"/>
              </w:rPr>
              <w:t>These recommendations are now in the process of being implemented</w:t>
            </w:r>
          </w:p>
        </w:tc>
      </w:tr>
      <w:tr w:rsidR="00D559F3" w:rsidRPr="00F757CF" w14:paraId="3CD019BB" w14:textId="77777777" w:rsidTr="00AD5C5B">
        <w:trPr>
          <w:trHeight w:val="4392"/>
        </w:trPr>
        <w:tc>
          <w:tcPr>
            <w:tcW w:w="1557"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63F0BA14" w14:textId="77777777" w:rsidR="00D559F3" w:rsidRPr="00F757CF" w:rsidRDefault="00041C06" w:rsidP="007410AF">
            <w:pPr>
              <w:pStyle w:val="Default"/>
              <w:rPr>
                <w:b/>
                <w:bCs/>
                <w:sz w:val="22"/>
                <w:szCs w:val="22"/>
              </w:rPr>
            </w:pPr>
            <w:r w:rsidRPr="00F757CF">
              <w:rPr>
                <w:b/>
                <w:bCs/>
                <w:sz w:val="22"/>
                <w:szCs w:val="22"/>
              </w:rPr>
              <w:lastRenderedPageBreak/>
              <w:t>Future gTLD Rounds</w:t>
            </w:r>
          </w:p>
          <w:p w14:paraId="7394AEE6" w14:textId="3A0FB4F6" w:rsidR="00721860" w:rsidRPr="00F757CF" w:rsidRDefault="00721860" w:rsidP="007410AF">
            <w:pPr>
              <w:pStyle w:val="Default"/>
              <w:rPr>
                <w:b/>
                <w:bCs/>
                <w:sz w:val="22"/>
                <w:szCs w:val="22"/>
              </w:rPr>
            </w:pPr>
          </w:p>
        </w:tc>
        <w:tc>
          <w:tcPr>
            <w:tcW w:w="2835"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251F8F86" w14:textId="77649AEF" w:rsidR="00721860" w:rsidRPr="00F757CF" w:rsidRDefault="00721860" w:rsidP="00721860">
            <w:pPr>
              <w:pStyle w:val="Default"/>
              <w:keepNext w:val="0"/>
              <w:widowControl/>
              <w:pBdr>
                <w:top w:val="none" w:sz="0" w:space="0" w:color="auto"/>
                <w:left w:val="none" w:sz="0" w:space="0" w:color="auto"/>
                <w:bottom w:val="none" w:sz="0" w:space="0" w:color="auto"/>
                <w:right w:val="none" w:sz="0" w:space="0" w:color="auto"/>
              </w:pBdr>
              <w:shd w:val="clear" w:color="auto" w:fill="auto"/>
              <w:autoSpaceDE w:val="0"/>
              <w:autoSpaceDN w:val="0"/>
              <w:adjustRightInd w:val="0"/>
              <w:spacing w:after="120"/>
              <w:rPr>
                <w:b/>
                <w:color w:val="auto"/>
                <w:sz w:val="22"/>
                <w:szCs w:val="22"/>
              </w:rPr>
            </w:pPr>
            <w:r w:rsidRPr="00F757CF">
              <w:rPr>
                <w:b/>
                <w:color w:val="auto"/>
                <w:sz w:val="22"/>
                <w:szCs w:val="22"/>
              </w:rPr>
              <w:t>The GAC advises the Board that</w:t>
            </w:r>
          </w:p>
          <w:p w14:paraId="2126F52C" w14:textId="77777777" w:rsidR="00721860" w:rsidRPr="00F757CF" w:rsidRDefault="00721860" w:rsidP="00721860">
            <w:pPr>
              <w:pStyle w:val="Default"/>
              <w:keepNext w:val="0"/>
              <w:widowControl/>
              <w:numPr>
                <w:ilvl w:val="0"/>
                <w:numId w:val="4"/>
              </w:numPr>
              <w:pBdr>
                <w:top w:val="none" w:sz="0" w:space="0" w:color="auto"/>
                <w:left w:val="none" w:sz="0" w:space="0" w:color="auto"/>
                <w:bottom w:val="none" w:sz="0" w:space="0" w:color="auto"/>
                <w:right w:val="none" w:sz="0" w:space="0" w:color="auto"/>
              </w:pBdr>
              <w:shd w:val="clear" w:color="auto" w:fill="auto"/>
              <w:autoSpaceDE w:val="0"/>
              <w:autoSpaceDN w:val="0"/>
              <w:adjustRightInd w:val="0"/>
              <w:spacing w:after="120"/>
              <w:ind w:left="289" w:hanging="289"/>
              <w:rPr>
                <w:b/>
                <w:color w:val="auto"/>
                <w:sz w:val="22"/>
                <w:szCs w:val="22"/>
              </w:rPr>
            </w:pPr>
            <w:proofErr w:type="gramStart"/>
            <w:r w:rsidRPr="00F757CF">
              <w:rPr>
                <w:sz w:val="22"/>
                <w:szCs w:val="22"/>
              </w:rPr>
              <w:t>before</w:t>
            </w:r>
            <w:proofErr w:type="gramEnd"/>
            <w:r w:rsidRPr="00F757CF">
              <w:rPr>
                <w:sz w:val="22"/>
                <w:szCs w:val="22"/>
              </w:rPr>
              <w:t xml:space="preserve"> defining the modalities for future rounds, a rigorous assessment of all public policy related aspects of the current round should be undertaken, taking into account the advice given by the GAC on this subject since the beginning of the New gTLD process, including advice relating to community-wide engagement on the issues of communication to and access by developing countries and regions; and </w:t>
            </w:r>
            <w:r w:rsidRPr="00F757CF">
              <w:rPr>
                <w:sz w:val="22"/>
                <w:szCs w:val="22"/>
              </w:rPr>
              <w:lastRenderedPageBreak/>
              <w:t>advice regarding past policy decisions taken by the Board to reserve the Red Cross and Red Crescent designations and names.</w:t>
            </w:r>
          </w:p>
          <w:p w14:paraId="58D2706F" w14:textId="6998ADAB" w:rsidR="00D559F3" w:rsidRPr="00F757CF" w:rsidRDefault="00721860" w:rsidP="00721860">
            <w:pPr>
              <w:pStyle w:val="Default"/>
              <w:spacing w:after="120"/>
              <w:rPr>
                <w:b/>
                <w:color w:val="auto"/>
                <w:sz w:val="22"/>
                <w:szCs w:val="22"/>
              </w:rPr>
            </w:pPr>
            <w:r w:rsidRPr="00F757CF">
              <w:rPr>
                <w:sz w:val="22"/>
                <w:szCs w:val="22"/>
              </w:rPr>
              <w:t>In this regard, the GAC expects that those elements of the current framework for new gTLDs that are considered appropriate by the GAC will remain and that the elements that are not considered satisfactory will be improved for subsequent rounds.</w:t>
            </w:r>
          </w:p>
        </w:tc>
        <w:tc>
          <w:tcPr>
            <w:tcW w:w="2551"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1C30475D" w14:textId="46657FDB" w:rsidR="00D559F3" w:rsidRPr="00F757CF" w:rsidRDefault="00337474" w:rsidP="005B6C2C">
            <w:pPr>
              <w:rPr>
                <w:rFonts w:ascii="Calibri" w:hAnsi="Calibri"/>
                <w:sz w:val="22"/>
                <w:szCs w:val="22"/>
              </w:rPr>
            </w:pPr>
            <w:r>
              <w:rPr>
                <w:rFonts w:ascii="Calibri" w:hAnsi="Calibri"/>
                <w:sz w:val="22"/>
                <w:szCs w:val="22"/>
              </w:rPr>
              <w:lastRenderedPageBreak/>
              <w:t>Yes</w:t>
            </w:r>
          </w:p>
        </w:tc>
        <w:tc>
          <w:tcPr>
            <w:tcW w:w="2864"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0775C950" w14:textId="77777777" w:rsidR="004D75B1" w:rsidRDefault="00334F51" w:rsidP="00437570">
            <w:pPr>
              <w:rPr>
                <w:rFonts w:ascii="Calibri" w:eastAsia="Times New Roman" w:hAnsi="Calibri"/>
                <w:sz w:val="22"/>
                <w:szCs w:val="22"/>
              </w:rPr>
            </w:pPr>
            <w:r>
              <w:rPr>
                <w:rFonts w:ascii="Calibri" w:hAnsi="Calibri"/>
                <w:iCs/>
                <w:sz w:val="22"/>
                <w:szCs w:val="22"/>
              </w:rPr>
              <w:t xml:space="preserve">A </w:t>
            </w:r>
            <w:r w:rsidRPr="00A06C6D">
              <w:rPr>
                <w:rFonts w:ascii="Calibri" w:hAnsi="Calibri"/>
                <w:iCs/>
                <w:sz w:val="22"/>
                <w:szCs w:val="22"/>
              </w:rPr>
              <w:t>Preliminary issue report on new gTLD Subsequent rounds was requested, as described in Buenos Aires report.</w:t>
            </w:r>
            <w:r w:rsidRPr="00334F51">
              <w:rPr>
                <w:rFonts w:ascii="Calibri" w:hAnsi="Calibri"/>
                <w:i/>
                <w:iCs/>
                <w:sz w:val="22"/>
                <w:szCs w:val="22"/>
              </w:rPr>
              <w:t xml:space="preserve"> </w:t>
            </w:r>
            <w:r w:rsidRPr="00A06C6D">
              <w:rPr>
                <w:rFonts w:ascii="Calibri" w:hAnsi="Calibri"/>
                <w:iCs/>
                <w:sz w:val="22"/>
                <w:szCs w:val="22"/>
              </w:rPr>
              <w:t xml:space="preserve">The </w:t>
            </w:r>
            <w:r w:rsidRPr="00A06C6D">
              <w:rPr>
                <w:rFonts w:ascii="Calibri" w:eastAsia="Times New Roman" w:hAnsi="Calibri"/>
                <w:sz w:val="22"/>
                <w:szCs w:val="22"/>
              </w:rPr>
              <w:t xml:space="preserve">Preliminary Issue Report was published on 21 August and the public comment period on that Report closed on 30 October. The Final Issue Report was delivered to the GNSO Council on 4 December. The GNSO Council will consider during its meeting on 17 December whether to initiate a PDP on this topic. </w:t>
            </w:r>
          </w:p>
          <w:p w14:paraId="68243DC1" w14:textId="77777777" w:rsidR="004D75B1" w:rsidRDefault="004D75B1" w:rsidP="00437570">
            <w:pPr>
              <w:rPr>
                <w:rFonts w:ascii="Calibri" w:eastAsia="Times New Roman" w:hAnsi="Calibri"/>
                <w:sz w:val="22"/>
                <w:szCs w:val="22"/>
              </w:rPr>
            </w:pPr>
          </w:p>
          <w:p w14:paraId="3F18ECD9" w14:textId="685554F5" w:rsidR="00D559F3" w:rsidRPr="00337474" w:rsidRDefault="004D75B1" w:rsidP="00AB1BA2">
            <w:pPr>
              <w:rPr>
                <w:rFonts w:ascii="Calibri" w:hAnsi="Calibri"/>
                <w:iCs/>
                <w:sz w:val="22"/>
                <w:szCs w:val="22"/>
              </w:rPr>
            </w:pPr>
            <w:r w:rsidRPr="00A72B1A">
              <w:rPr>
                <w:rFonts w:ascii="Calibri" w:hAnsi="Calibri"/>
                <w:iCs/>
                <w:sz w:val="22"/>
                <w:szCs w:val="22"/>
              </w:rPr>
              <w:t xml:space="preserve">New gTLD Subsequent Rounds </w:t>
            </w:r>
            <w:r>
              <w:rPr>
                <w:rFonts w:ascii="Calibri" w:hAnsi="Calibri"/>
                <w:iCs/>
                <w:sz w:val="22"/>
                <w:szCs w:val="22"/>
              </w:rPr>
              <w:t>Final Issue Report (</w:t>
            </w:r>
            <w:hyperlink r:id="rId11" w:history="1">
              <w:r w:rsidR="00AB1BA2" w:rsidRPr="00CF6027">
                <w:rPr>
                  <w:rStyle w:val="Hyperlink"/>
                  <w:rFonts w:ascii="Calibri" w:hAnsi="Calibri"/>
                  <w:iCs/>
                  <w:sz w:val="22"/>
                  <w:szCs w:val="22"/>
                </w:rPr>
                <w:t>http://gnso.icann.org/en/issues/new-gtlds/subsequent-</w:t>
              </w:r>
              <w:r w:rsidR="00AB1BA2" w:rsidRPr="00CF6027">
                <w:rPr>
                  <w:rStyle w:val="Hyperlink"/>
                  <w:rFonts w:ascii="Calibri" w:hAnsi="Calibri"/>
                  <w:iCs/>
                  <w:sz w:val="22"/>
                  <w:szCs w:val="22"/>
                </w:rPr>
                <w:lastRenderedPageBreak/>
                <w:t>procedures-final-issue-04dec15-en.pdf</w:t>
              </w:r>
            </w:hyperlink>
            <w:r>
              <w:rPr>
                <w:rFonts w:ascii="Calibri" w:hAnsi="Calibri"/>
                <w:iCs/>
                <w:sz w:val="22"/>
                <w:szCs w:val="22"/>
              </w:rPr>
              <w:t>)</w:t>
            </w:r>
            <w:r w:rsidR="00334F51" w:rsidRPr="00334F51">
              <w:rPr>
                <w:rFonts w:ascii="Calibri" w:hAnsi="Calibri"/>
                <w:i/>
                <w:iCs/>
                <w:sz w:val="22"/>
                <w:szCs w:val="22"/>
              </w:rPr>
              <w:t xml:space="preserve"> </w:t>
            </w:r>
          </w:p>
        </w:tc>
        <w:tc>
          <w:tcPr>
            <w:tcW w:w="3230"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7FED17AD" w14:textId="3B68A4DA" w:rsidR="00074ECF" w:rsidRPr="00AD5C5B" w:rsidRDefault="00074ECF" w:rsidP="0072261A">
            <w:pPr>
              <w:pStyle w:val="NormalWeb"/>
              <w:rPr>
                <w:rFonts w:ascii="Calibri" w:hAnsi="Calibri"/>
                <w:sz w:val="22"/>
                <w:szCs w:val="22"/>
              </w:rPr>
            </w:pPr>
            <w:r w:rsidRPr="00AD5C5B">
              <w:rPr>
                <w:rFonts w:ascii="Calibri" w:hAnsi="Calibri"/>
                <w:sz w:val="22"/>
                <w:szCs w:val="22"/>
              </w:rPr>
              <w:lastRenderedPageBreak/>
              <w:t>Work is underway on n</w:t>
            </w:r>
            <w:r w:rsidR="0072261A" w:rsidRPr="00334F51">
              <w:rPr>
                <w:rFonts w:ascii="Calibri" w:hAnsi="Calibri"/>
                <w:sz w:val="22"/>
                <w:szCs w:val="22"/>
              </w:rPr>
              <w:t xml:space="preserve">umerous </w:t>
            </w:r>
            <w:proofErr w:type="gramStart"/>
            <w:r w:rsidRPr="00AD5C5B">
              <w:rPr>
                <w:rFonts w:ascii="Calibri" w:hAnsi="Calibri"/>
                <w:sz w:val="22"/>
                <w:szCs w:val="22"/>
              </w:rPr>
              <w:t>PDPs</w:t>
            </w:r>
            <w:r w:rsidR="0072261A" w:rsidRPr="00334F51">
              <w:rPr>
                <w:rFonts w:ascii="Calibri" w:hAnsi="Calibri"/>
                <w:sz w:val="22"/>
                <w:szCs w:val="22"/>
              </w:rPr>
              <w:t xml:space="preserve"> </w:t>
            </w:r>
            <w:r w:rsidRPr="00AD5C5B">
              <w:rPr>
                <w:rFonts w:ascii="Calibri" w:hAnsi="Calibri"/>
                <w:sz w:val="22"/>
                <w:szCs w:val="22"/>
              </w:rPr>
              <w:t xml:space="preserve"> and</w:t>
            </w:r>
            <w:proofErr w:type="gramEnd"/>
            <w:r w:rsidRPr="00AD5C5B">
              <w:rPr>
                <w:rFonts w:ascii="Calibri" w:hAnsi="Calibri"/>
                <w:sz w:val="22"/>
                <w:szCs w:val="22"/>
              </w:rPr>
              <w:t xml:space="preserve"> other efforts relating</w:t>
            </w:r>
            <w:r w:rsidR="0072261A" w:rsidRPr="00334F51">
              <w:rPr>
                <w:rFonts w:ascii="Calibri" w:hAnsi="Calibri"/>
                <w:sz w:val="22"/>
                <w:szCs w:val="22"/>
              </w:rPr>
              <w:t xml:space="preserve"> to public policy</w:t>
            </w:r>
            <w:r w:rsidRPr="00AD5C5B">
              <w:rPr>
                <w:rFonts w:ascii="Calibri" w:hAnsi="Calibri"/>
                <w:sz w:val="22"/>
                <w:szCs w:val="22"/>
              </w:rPr>
              <w:t>, including</w:t>
            </w:r>
            <w:r w:rsidR="0072261A" w:rsidRPr="00334F51">
              <w:rPr>
                <w:rFonts w:ascii="Calibri" w:hAnsi="Calibri"/>
                <w:sz w:val="22"/>
                <w:szCs w:val="22"/>
              </w:rPr>
              <w:t>:</w:t>
            </w:r>
            <w:r w:rsidR="0072261A" w:rsidRPr="00AD5C5B">
              <w:rPr>
                <w:rFonts w:ascii="Calibri" w:hAnsi="Calibri"/>
                <w:sz w:val="22"/>
                <w:szCs w:val="22"/>
              </w:rPr>
              <w:t xml:space="preserve">   </w:t>
            </w:r>
          </w:p>
          <w:p w14:paraId="542612CC" w14:textId="6880587A" w:rsidR="00074ECF" w:rsidRPr="00AD5C5B" w:rsidRDefault="0072261A" w:rsidP="00AD5C5B">
            <w:pPr>
              <w:pStyle w:val="NormalWeb"/>
              <w:numPr>
                <w:ilvl w:val="0"/>
                <w:numId w:val="11"/>
              </w:numPr>
              <w:rPr>
                <w:rFonts w:ascii="Calibri" w:hAnsi="Calibri"/>
                <w:sz w:val="22"/>
                <w:szCs w:val="22"/>
              </w:rPr>
            </w:pPr>
            <w:r w:rsidRPr="00AD5C5B">
              <w:rPr>
                <w:rFonts w:ascii="Calibri" w:hAnsi="Calibri"/>
                <w:sz w:val="22"/>
                <w:szCs w:val="22"/>
              </w:rPr>
              <w:t>Competition, Consumer Trust, Consumer Choice (CCT)</w:t>
            </w:r>
            <w:r w:rsidR="00074ECF" w:rsidRPr="00AD5C5B">
              <w:rPr>
                <w:rFonts w:ascii="Calibri" w:hAnsi="Calibri"/>
                <w:sz w:val="22"/>
                <w:szCs w:val="22"/>
              </w:rPr>
              <w:t xml:space="preserve"> Review Team</w:t>
            </w:r>
          </w:p>
          <w:p w14:paraId="2B4F1BEF" w14:textId="14EF7459" w:rsidR="00074ECF" w:rsidRPr="00AD5C5B" w:rsidRDefault="00074ECF" w:rsidP="00AD5C5B">
            <w:pPr>
              <w:pStyle w:val="NormalWeb"/>
              <w:numPr>
                <w:ilvl w:val="0"/>
                <w:numId w:val="11"/>
              </w:numPr>
              <w:rPr>
                <w:rFonts w:ascii="Calibri" w:hAnsi="Calibri"/>
                <w:sz w:val="22"/>
                <w:szCs w:val="22"/>
              </w:rPr>
            </w:pPr>
            <w:r w:rsidRPr="00AD5C5B">
              <w:rPr>
                <w:rFonts w:ascii="Calibri" w:hAnsi="Calibri"/>
                <w:sz w:val="22"/>
                <w:szCs w:val="22"/>
              </w:rPr>
              <w:t>Review of Rights Protection Mechanisms (RPMs) and the Trademark Clearinghouse (TMCH)</w:t>
            </w:r>
          </w:p>
          <w:p w14:paraId="6397E107" w14:textId="4FC44544" w:rsidR="00074ECF" w:rsidRDefault="00074ECF" w:rsidP="00AD5C5B">
            <w:pPr>
              <w:pStyle w:val="NormalWeb"/>
              <w:numPr>
                <w:ilvl w:val="0"/>
                <w:numId w:val="11"/>
              </w:numPr>
              <w:rPr>
                <w:rFonts w:ascii="Calibri" w:hAnsi="Calibri"/>
                <w:sz w:val="22"/>
                <w:szCs w:val="22"/>
              </w:rPr>
            </w:pPr>
            <w:r w:rsidRPr="00AD5C5B">
              <w:rPr>
                <w:rFonts w:ascii="Calibri" w:hAnsi="Calibri"/>
                <w:sz w:val="22"/>
                <w:szCs w:val="22"/>
              </w:rPr>
              <w:t xml:space="preserve">CWG – Country and Territory names, referred to in the Dublin Communiqué as being chartered by the ccNSO, but in fact is a CWG chartered by both the </w:t>
            </w:r>
            <w:r w:rsidRPr="00AD5C5B">
              <w:rPr>
                <w:rFonts w:ascii="Calibri" w:hAnsi="Calibri"/>
                <w:sz w:val="22"/>
                <w:szCs w:val="22"/>
              </w:rPr>
              <w:lastRenderedPageBreak/>
              <w:t xml:space="preserve">ccNSO and the GNSO </w:t>
            </w:r>
          </w:p>
          <w:p w14:paraId="6D740A69" w14:textId="49B110EC" w:rsidR="00334F51" w:rsidRPr="00AD5C5B" w:rsidRDefault="00334F51" w:rsidP="00334F51">
            <w:pPr>
              <w:pStyle w:val="NormalWeb"/>
              <w:rPr>
                <w:rFonts w:ascii="Calibri" w:hAnsi="Calibri"/>
                <w:sz w:val="22"/>
                <w:szCs w:val="22"/>
              </w:rPr>
            </w:pPr>
            <w:r>
              <w:rPr>
                <w:rFonts w:ascii="Calibri" w:hAnsi="Calibri"/>
                <w:sz w:val="22"/>
                <w:szCs w:val="22"/>
              </w:rPr>
              <w:t>In relation to the Red Cross and Red Crescent designations and names, there are still a number of outstanding recommendations from the Protection of IGO names in all gTLDs that are awaiting Board consideration while others are already in the implementation phase.</w:t>
            </w:r>
          </w:p>
          <w:p w14:paraId="05952F7B" w14:textId="58A8A218" w:rsidR="0072261A" w:rsidRDefault="0072261A" w:rsidP="0072261A">
            <w:pPr>
              <w:pStyle w:val="NormalWeb"/>
            </w:pPr>
          </w:p>
          <w:p w14:paraId="3A432430" w14:textId="68874B0C" w:rsidR="0072261A" w:rsidRPr="00F757CF" w:rsidRDefault="0072261A" w:rsidP="00AD5C5B">
            <w:pPr>
              <w:pStyle w:val="NormalWeb"/>
              <w:rPr>
                <w:rFonts w:ascii="Calibri" w:eastAsia="Microsoft YaHei" w:hAnsi="Calibri"/>
                <w:sz w:val="22"/>
                <w:szCs w:val="22"/>
              </w:rPr>
            </w:pPr>
          </w:p>
        </w:tc>
      </w:tr>
      <w:tr w:rsidR="00D559F3" w:rsidRPr="00F757CF" w14:paraId="7ECEADDC" w14:textId="77777777" w:rsidTr="004443BD">
        <w:trPr>
          <w:trHeight w:val="1017"/>
        </w:trPr>
        <w:tc>
          <w:tcPr>
            <w:tcW w:w="1557"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1678020A" w14:textId="4C787CF8" w:rsidR="00D559F3" w:rsidRPr="00F757CF" w:rsidRDefault="00721860" w:rsidP="007410AF">
            <w:pPr>
              <w:pStyle w:val="Default"/>
              <w:rPr>
                <w:b/>
                <w:bCs/>
                <w:sz w:val="22"/>
                <w:szCs w:val="22"/>
              </w:rPr>
            </w:pPr>
            <w:r w:rsidRPr="00F757CF">
              <w:rPr>
                <w:b/>
                <w:bCs/>
                <w:sz w:val="22"/>
                <w:szCs w:val="22"/>
              </w:rPr>
              <w:lastRenderedPageBreak/>
              <w:t>3. Protection for IGOs</w:t>
            </w:r>
          </w:p>
        </w:tc>
        <w:tc>
          <w:tcPr>
            <w:tcW w:w="2835"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408D08C3" w14:textId="7D95EF70" w:rsidR="00721860" w:rsidRPr="00F757CF" w:rsidRDefault="00721860" w:rsidP="00721860">
            <w:pPr>
              <w:pStyle w:val="Default"/>
              <w:keepNext w:val="0"/>
              <w:widowControl/>
              <w:pBdr>
                <w:top w:val="none" w:sz="0" w:space="0" w:color="auto"/>
                <w:left w:val="none" w:sz="0" w:space="0" w:color="auto"/>
                <w:bottom w:val="none" w:sz="0" w:space="0" w:color="auto"/>
                <w:right w:val="none" w:sz="0" w:space="0" w:color="auto"/>
              </w:pBdr>
              <w:shd w:val="clear" w:color="auto" w:fill="auto"/>
              <w:autoSpaceDE w:val="0"/>
              <w:autoSpaceDN w:val="0"/>
              <w:adjustRightInd w:val="0"/>
              <w:spacing w:after="120"/>
              <w:rPr>
                <w:b/>
                <w:color w:val="auto"/>
                <w:sz w:val="22"/>
                <w:szCs w:val="22"/>
              </w:rPr>
            </w:pPr>
            <w:r w:rsidRPr="00F757CF">
              <w:rPr>
                <w:b/>
                <w:color w:val="auto"/>
                <w:sz w:val="22"/>
                <w:szCs w:val="22"/>
              </w:rPr>
              <w:t>The GAC advises the Board to</w:t>
            </w:r>
          </w:p>
          <w:p w14:paraId="462320FB" w14:textId="02F6062B" w:rsidR="00D559F3" w:rsidRPr="00F757CF" w:rsidRDefault="00721860" w:rsidP="005B6C2C">
            <w:pPr>
              <w:pStyle w:val="Default"/>
              <w:keepNext w:val="0"/>
              <w:widowControl/>
              <w:numPr>
                <w:ilvl w:val="0"/>
                <w:numId w:val="5"/>
              </w:numPr>
              <w:pBdr>
                <w:top w:val="none" w:sz="0" w:space="0" w:color="auto"/>
                <w:left w:val="none" w:sz="0" w:space="0" w:color="auto"/>
                <w:bottom w:val="none" w:sz="0" w:space="0" w:color="auto"/>
                <w:right w:val="none" w:sz="0" w:space="0" w:color="auto"/>
              </w:pBdr>
              <w:shd w:val="clear" w:color="auto" w:fill="auto"/>
              <w:autoSpaceDE w:val="0"/>
              <w:autoSpaceDN w:val="0"/>
              <w:adjustRightInd w:val="0"/>
              <w:spacing w:after="120"/>
              <w:ind w:left="289" w:hanging="289"/>
              <w:rPr>
                <w:b/>
                <w:color w:val="auto"/>
                <w:sz w:val="22"/>
                <w:szCs w:val="22"/>
              </w:rPr>
            </w:pPr>
            <w:proofErr w:type="gramStart"/>
            <w:r w:rsidRPr="00F757CF">
              <w:rPr>
                <w:sz w:val="22"/>
                <w:szCs w:val="22"/>
              </w:rPr>
              <w:t>facilitate</w:t>
            </w:r>
            <w:proofErr w:type="gramEnd"/>
            <w:r w:rsidRPr="00F757CF">
              <w:rPr>
                <w:sz w:val="22"/>
                <w:szCs w:val="22"/>
              </w:rPr>
              <w:t xml:space="preserve"> the timely conclusion of discussions of the “small group” and the NGPC in an effort to resolve the issue of IGO protections.</w:t>
            </w:r>
          </w:p>
        </w:tc>
        <w:tc>
          <w:tcPr>
            <w:tcW w:w="2551"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75733ABF" w14:textId="6E3CC0FE" w:rsidR="00D559F3" w:rsidRPr="00F757CF" w:rsidRDefault="00334F51" w:rsidP="005B6C2C">
            <w:pPr>
              <w:rPr>
                <w:rFonts w:ascii="Calibri" w:hAnsi="Calibri"/>
                <w:sz w:val="22"/>
                <w:szCs w:val="22"/>
              </w:rPr>
            </w:pPr>
            <w:r>
              <w:rPr>
                <w:rFonts w:ascii="Calibri" w:hAnsi="Calibri"/>
                <w:sz w:val="22"/>
                <w:szCs w:val="22"/>
                <w:lang w:val="en-CA"/>
              </w:rPr>
              <w:t>Yes</w:t>
            </w:r>
          </w:p>
        </w:tc>
        <w:tc>
          <w:tcPr>
            <w:tcW w:w="2864"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2F5C4C74" w14:textId="77777777" w:rsidR="00334F51" w:rsidRPr="00337474" w:rsidRDefault="00334F51" w:rsidP="00334F51">
            <w:pPr>
              <w:rPr>
                <w:rFonts w:ascii="Calibri" w:hAnsi="Calibri"/>
                <w:sz w:val="22"/>
                <w:szCs w:val="22"/>
                <w:lang w:val="en-CA"/>
              </w:rPr>
            </w:pPr>
            <w:r w:rsidRPr="00337474">
              <w:rPr>
                <w:rFonts w:ascii="Calibri" w:hAnsi="Calibri"/>
                <w:sz w:val="22"/>
                <w:szCs w:val="22"/>
                <w:lang w:val="en-CA"/>
              </w:rPr>
              <w:t xml:space="preserve">Protection of IGO and INGO Identifiers in All gTLDs Policy Development Process (see </w:t>
            </w:r>
          </w:p>
          <w:p w14:paraId="02EDBF2F" w14:textId="043DE2C6" w:rsidR="00334F51" w:rsidRPr="00337474" w:rsidRDefault="00AB1BA2" w:rsidP="00334F51">
            <w:pPr>
              <w:rPr>
                <w:rFonts w:ascii="Calibri" w:hAnsi="Calibri"/>
                <w:sz w:val="22"/>
                <w:szCs w:val="22"/>
                <w:lang w:val="en-CA"/>
              </w:rPr>
            </w:pPr>
            <w:hyperlink r:id="rId12" w:history="1">
              <w:r w:rsidRPr="00CF6027">
                <w:rPr>
                  <w:rStyle w:val="Hyperlink"/>
                  <w:rFonts w:ascii="Calibri" w:hAnsi="Calibri"/>
                  <w:sz w:val="22"/>
                  <w:szCs w:val="22"/>
                  <w:lang w:val="en-CA"/>
                </w:rPr>
                <w:t>http://gnso.icann.org/en/group-activities/active/igo-ingo</w:t>
              </w:r>
            </w:hyperlink>
            <w:r w:rsidR="00334F51">
              <w:rPr>
                <w:rFonts w:ascii="Calibri" w:hAnsi="Calibri"/>
                <w:sz w:val="22"/>
                <w:szCs w:val="22"/>
                <w:lang w:val="en-CA"/>
              </w:rPr>
              <w:t>)</w:t>
            </w:r>
          </w:p>
          <w:p w14:paraId="75CC14A9" w14:textId="77777777" w:rsidR="00334F51" w:rsidRPr="00337474" w:rsidRDefault="00334F51" w:rsidP="00334F51">
            <w:pPr>
              <w:rPr>
                <w:rFonts w:ascii="Calibri" w:hAnsi="Calibri"/>
                <w:sz w:val="22"/>
                <w:szCs w:val="22"/>
                <w:lang w:val="en-CA"/>
              </w:rPr>
            </w:pPr>
          </w:p>
          <w:p w14:paraId="31418624" w14:textId="77777777" w:rsidR="00334F51" w:rsidRPr="00337474" w:rsidRDefault="00334F51" w:rsidP="00334F51">
            <w:pPr>
              <w:rPr>
                <w:rFonts w:ascii="Calibri" w:hAnsi="Calibri"/>
                <w:sz w:val="22"/>
                <w:szCs w:val="22"/>
                <w:lang w:val="en-CA"/>
              </w:rPr>
            </w:pPr>
            <w:r w:rsidRPr="00337474">
              <w:rPr>
                <w:rFonts w:ascii="Calibri" w:hAnsi="Calibri"/>
                <w:sz w:val="22"/>
                <w:szCs w:val="22"/>
                <w:lang w:val="en-CA"/>
              </w:rPr>
              <w:t xml:space="preserve">IGO-INGO Access to Curative Rights </w:t>
            </w:r>
          </w:p>
          <w:p w14:paraId="39C3EF77" w14:textId="77777777" w:rsidR="00334F51" w:rsidRPr="00337474" w:rsidRDefault="00334F51" w:rsidP="00334F51">
            <w:pPr>
              <w:rPr>
                <w:rFonts w:ascii="Calibri" w:hAnsi="Calibri"/>
                <w:sz w:val="22"/>
                <w:szCs w:val="22"/>
                <w:lang w:val="en-CA"/>
              </w:rPr>
            </w:pPr>
            <w:r w:rsidRPr="00337474">
              <w:rPr>
                <w:rFonts w:ascii="Calibri" w:hAnsi="Calibri"/>
                <w:sz w:val="22"/>
                <w:szCs w:val="22"/>
                <w:lang w:val="en-CA"/>
              </w:rPr>
              <w:t xml:space="preserve">Protection Mechanisms Policy </w:t>
            </w:r>
          </w:p>
          <w:p w14:paraId="2CC680A6" w14:textId="77777777" w:rsidR="00334F51" w:rsidRPr="00337474" w:rsidRDefault="00334F51" w:rsidP="00334F51">
            <w:pPr>
              <w:rPr>
                <w:rFonts w:ascii="Calibri" w:hAnsi="Calibri"/>
                <w:sz w:val="22"/>
                <w:szCs w:val="22"/>
                <w:lang w:val="en-CA"/>
              </w:rPr>
            </w:pPr>
            <w:r w:rsidRPr="00337474">
              <w:rPr>
                <w:rFonts w:ascii="Calibri" w:hAnsi="Calibri"/>
                <w:sz w:val="22"/>
                <w:szCs w:val="22"/>
                <w:lang w:val="en-CA"/>
              </w:rPr>
              <w:t xml:space="preserve">Development Process </w:t>
            </w:r>
          </w:p>
          <w:p w14:paraId="564220AB" w14:textId="77777777" w:rsidR="00334F51" w:rsidRPr="00337474" w:rsidRDefault="00334F51" w:rsidP="00334F51">
            <w:pPr>
              <w:rPr>
                <w:rFonts w:ascii="Calibri" w:hAnsi="Calibri"/>
                <w:sz w:val="22"/>
                <w:szCs w:val="22"/>
                <w:lang w:val="en-CA"/>
              </w:rPr>
            </w:pPr>
            <w:r w:rsidRPr="00337474">
              <w:rPr>
                <w:rFonts w:ascii="Calibri" w:hAnsi="Calibri"/>
                <w:sz w:val="22"/>
                <w:szCs w:val="22"/>
                <w:lang w:val="en-CA"/>
              </w:rPr>
              <w:t>(http://gnso.icann.org/en/group-activities/active/igo</w:t>
            </w:r>
          </w:p>
          <w:p w14:paraId="41EC1B16" w14:textId="7416AF9D" w:rsidR="00334F51" w:rsidRPr="00337474" w:rsidRDefault="00334F51" w:rsidP="00334F51">
            <w:pPr>
              <w:rPr>
                <w:rFonts w:ascii="Calibri" w:hAnsi="Calibri"/>
                <w:sz w:val="22"/>
                <w:szCs w:val="22"/>
                <w:lang w:val="en-CA"/>
              </w:rPr>
            </w:pPr>
            <w:r w:rsidRPr="00337474">
              <w:rPr>
                <w:rFonts w:ascii="Calibri" w:hAnsi="Calibri"/>
                <w:sz w:val="22"/>
                <w:szCs w:val="22"/>
                <w:lang w:val="en-CA"/>
              </w:rPr>
              <w:t>-</w:t>
            </w:r>
            <w:proofErr w:type="spellStart"/>
            <w:proofErr w:type="gramStart"/>
            <w:r w:rsidRPr="00337474">
              <w:rPr>
                <w:rFonts w:ascii="Calibri" w:hAnsi="Calibri"/>
                <w:sz w:val="22"/>
                <w:szCs w:val="22"/>
                <w:lang w:val="en-CA"/>
              </w:rPr>
              <w:t>ingo</w:t>
            </w:r>
            <w:proofErr w:type="spellEnd"/>
            <w:proofErr w:type="gramEnd"/>
            <w:r w:rsidRPr="00337474">
              <w:rPr>
                <w:rFonts w:ascii="Calibri" w:hAnsi="Calibri"/>
                <w:sz w:val="22"/>
                <w:szCs w:val="22"/>
                <w:lang w:val="en-CA"/>
              </w:rPr>
              <w:t>-</w:t>
            </w:r>
            <w:proofErr w:type="spellStart"/>
            <w:r w:rsidRPr="00337474">
              <w:rPr>
                <w:rFonts w:ascii="Calibri" w:hAnsi="Calibri"/>
                <w:sz w:val="22"/>
                <w:szCs w:val="22"/>
                <w:lang w:val="en-CA"/>
              </w:rPr>
              <w:t>crp</w:t>
            </w:r>
            <w:proofErr w:type="spellEnd"/>
            <w:r w:rsidRPr="00337474">
              <w:rPr>
                <w:rFonts w:ascii="Calibri" w:hAnsi="Calibri"/>
                <w:sz w:val="22"/>
                <w:szCs w:val="22"/>
                <w:lang w:val="en-CA"/>
              </w:rPr>
              <w:t>-access</w:t>
            </w:r>
            <w:r w:rsidR="00AB1BA2">
              <w:rPr>
                <w:rFonts w:ascii="Calibri" w:hAnsi="Calibri"/>
                <w:sz w:val="22"/>
                <w:szCs w:val="22"/>
                <w:lang w:val="en-CA"/>
              </w:rPr>
              <w:t xml:space="preserve">)  </w:t>
            </w:r>
            <w:r w:rsidRPr="00337474">
              <w:rPr>
                <w:rFonts w:ascii="Calibri" w:hAnsi="Calibri"/>
                <w:sz w:val="22"/>
                <w:szCs w:val="22"/>
                <w:lang w:val="en-CA"/>
              </w:rPr>
              <w:t xml:space="preserve"> </w:t>
            </w:r>
          </w:p>
          <w:p w14:paraId="368D9D49" w14:textId="77777777" w:rsidR="00D559F3" w:rsidRPr="00F757CF" w:rsidRDefault="00D559F3" w:rsidP="00437570">
            <w:pPr>
              <w:rPr>
                <w:rFonts w:ascii="Calibri" w:hAnsi="Calibri"/>
                <w:sz w:val="22"/>
                <w:szCs w:val="22"/>
              </w:rPr>
            </w:pPr>
          </w:p>
        </w:tc>
        <w:tc>
          <w:tcPr>
            <w:tcW w:w="3230"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5A0FC62D" w14:textId="559C076D" w:rsidR="0072261A" w:rsidRPr="000C7A74" w:rsidRDefault="00074ECF" w:rsidP="0072261A">
            <w:pPr>
              <w:pStyle w:val="NormalWeb"/>
              <w:rPr>
                <w:rFonts w:ascii="Calibri" w:hAnsi="Calibri"/>
                <w:sz w:val="22"/>
                <w:szCs w:val="22"/>
              </w:rPr>
            </w:pPr>
            <w:r w:rsidRPr="00AD5C5B">
              <w:rPr>
                <w:rFonts w:ascii="Calibri" w:hAnsi="Calibri"/>
                <w:sz w:val="22"/>
                <w:szCs w:val="22"/>
              </w:rPr>
              <w:t>The PDP has engaged an independent expert (</w:t>
            </w:r>
            <w:r w:rsidR="0072261A" w:rsidRPr="00AD5C5B">
              <w:rPr>
                <w:rFonts w:ascii="Calibri" w:hAnsi="Calibri"/>
                <w:sz w:val="22"/>
                <w:szCs w:val="22"/>
              </w:rPr>
              <w:t xml:space="preserve">Professor Edward </w:t>
            </w:r>
            <w:proofErr w:type="spellStart"/>
            <w:r w:rsidR="0072261A" w:rsidRPr="00AD5C5B">
              <w:rPr>
                <w:rFonts w:ascii="Calibri" w:hAnsi="Calibri"/>
                <w:sz w:val="22"/>
                <w:szCs w:val="22"/>
              </w:rPr>
              <w:t>Swaine</w:t>
            </w:r>
            <w:proofErr w:type="spellEnd"/>
            <w:r w:rsidR="0072261A" w:rsidRPr="00AD5C5B">
              <w:rPr>
                <w:rFonts w:ascii="Calibri" w:hAnsi="Calibri"/>
                <w:sz w:val="22"/>
                <w:szCs w:val="22"/>
              </w:rPr>
              <w:t>, George Washington University Faculty of Law</w:t>
            </w:r>
            <w:r w:rsidRPr="00AD5C5B">
              <w:rPr>
                <w:rFonts w:ascii="Calibri" w:hAnsi="Calibri"/>
                <w:sz w:val="22"/>
                <w:szCs w:val="22"/>
              </w:rPr>
              <w:t xml:space="preserve">) </w:t>
            </w:r>
            <w:r w:rsidR="0072261A" w:rsidRPr="00AD5C5B">
              <w:rPr>
                <w:rFonts w:ascii="Calibri" w:hAnsi="Calibri"/>
                <w:sz w:val="22"/>
                <w:szCs w:val="22"/>
              </w:rPr>
              <w:t xml:space="preserve">to advise on sovereign immunity issues. The PDP will resume </w:t>
            </w:r>
            <w:r w:rsidR="00334F51">
              <w:rPr>
                <w:rFonts w:ascii="Calibri" w:hAnsi="Calibri"/>
                <w:sz w:val="22"/>
                <w:szCs w:val="22"/>
              </w:rPr>
              <w:t xml:space="preserve">shortly following receipt of </w:t>
            </w:r>
            <w:r w:rsidR="0072261A" w:rsidRPr="000C7A74">
              <w:rPr>
                <w:rFonts w:ascii="Calibri" w:hAnsi="Calibri"/>
                <w:sz w:val="22"/>
                <w:szCs w:val="22"/>
              </w:rPr>
              <w:t xml:space="preserve">Professor </w:t>
            </w:r>
            <w:proofErr w:type="spellStart"/>
            <w:r w:rsidR="0072261A" w:rsidRPr="000C7A74">
              <w:rPr>
                <w:rFonts w:ascii="Calibri" w:hAnsi="Calibri"/>
                <w:sz w:val="22"/>
                <w:szCs w:val="22"/>
              </w:rPr>
              <w:t>Swaine’s</w:t>
            </w:r>
            <w:proofErr w:type="spellEnd"/>
            <w:r w:rsidR="0072261A" w:rsidRPr="000C7A74">
              <w:rPr>
                <w:rFonts w:ascii="Calibri" w:hAnsi="Calibri"/>
                <w:sz w:val="22"/>
                <w:szCs w:val="22"/>
              </w:rPr>
              <w:t xml:space="preserve"> advice.</w:t>
            </w:r>
          </w:p>
          <w:p w14:paraId="2A328F68" w14:textId="77777777" w:rsidR="0072261A" w:rsidRDefault="0072261A" w:rsidP="0072261A">
            <w:pPr>
              <w:pStyle w:val="NormalWeb"/>
            </w:pPr>
          </w:p>
          <w:p w14:paraId="71D7CC8A" w14:textId="77777777" w:rsidR="00D559F3" w:rsidRPr="00F757CF" w:rsidRDefault="00D559F3" w:rsidP="005B6C2C">
            <w:pPr>
              <w:rPr>
                <w:rFonts w:ascii="Calibri" w:hAnsi="Calibri"/>
                <w:sz w:val="22"/>
                <w:szCs w:val="22"/>
              </w:rPr>
            </w:pPr>
          </w:p>
        </w:tc>
      </w:tr>
      <w:tr w:rsidR="00D559F3" w:rsidRPr="00F757CF" w14:paraId="1953A7EA" w14:textId="77777777" w:rsidTr="004443BD">
        <w:trPr>
          <w:trHeight w:val="927"/>
        </w:trPr>
        <w:tc>
          <w:tcPr>
            <w:tcW w:w="1557"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59425E77" w14:textId="3D571B2E" w:rsidR="00DB46EA" w:rsidRPr="00F757CF" w:rsidRDefault="00DB46EA" w:rsidP="00DB46EA">
            <w:pPr>
              <w:pStyle w:val="Default"/>
              <w:keepNext w:val="0"/>
              <w:widowControl/>
              <w:numPr>
                <w:ilvl w:val="0"/>
                <w:numId w:val="6"/>
              </w:numPr>
              <w:pBdr>
                <w:top w:val="none" w:sz="0" w:space="0" w:color="auto"/>
                <w:left w:val="none" w:sz="0" w:space="0" w:color="auto"/>
                <w:bottom w:val="none" w:sz="0" w:space="0" w:color="auto"/>
                <w:right w:val="none" w:sz="0" w:space="0" w:color="auto"/>
              </w:pBdr>
              <w:shd w:val="clear" w:color="auto" w:fill="auto"/>
              <w:tabs>
                <w:tab w:val="left" w:pos="900"/>
              </w:tabs>
              <w:autoSpaceDE w:val="0"/>
              <w:autoSpaceDN w:val="0"/>
              <w:adjustRightInd w:val="0"/>
              <w:spacing w:after="120"/>
              <w:ind w:left="282" w:hanging="282"/>
              <w:rPr>
                <w:b/>
                <w:color w:val="auto"/>
                <w:sz w:val="22"/>
                <w:szCs w:val="22"/>
              </w:rPr>
            </w:pPr>
            <w:r w:rsidRPr="00F757CF">
              <w:rPr>
                <w:b/>
                <w:color w:val="auto"/>
                <w:sz w:val="22"/>
                <w:szCs w:val="22"/>
              </w:rPr>
              <w:t>Community Priority Evaluation</w:t>
            </w:r>
          </w:p>
          <w:p w14:paraId="59F0C822" w14:textId="0A0706D9" w:rsidR="00D559F3" w:rsidRPr="00F757CF" w:rsidRDefault="00D559F3" w:rsidP="007410AF">
            <w:pPr>
              <w:pStyle w:val="Default"/>
              <w:rPr>
                <w:b/>
                <w:bCs/>
                <w:sz w:val="22"/>
                <w:szCs w:val="22"/>
              </w:rPr>
            </w:pPr>
          </w:p>
        </w:tc>
        <w:tc>
          <w:tcPr>
            <w:tcW w:w="2835"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78916258" w14:textId="77777777" w:rsidR="00DB46EA" w:rsidRPr="00F757CF" w:rsidRDefault="00DB46EA" w:rsidP="00DB46EA">
            <w:pPr>
              <w:pStyle w:val="Default"/>
              <w:keepNext w:val="0"/>
              <w:widowControl/>
              <w:numPr>
                <w:ilvl w:val="1"/>
                <w:numId w:val="2"/>
              </w:numPr>
              <w:pBdr>
                <w:top w:val="none" w:sz="0" w:space="0" w:color="auto"/>
                <w:left w:val="none" w:sz="0" w:space="0" w:color="auto"/>
                <w:bottom w:val="none" w:sz="0" w:space="0" w:color="auto"/>
                <w:right w:val="none" w:sz="0" w:space="0" w:color="auto"/>
              </w:pBdr>
              <w:shd w:val="clear" w:color="auto" w:fill="auto"/>
              <w:autoSpaceDE w:val="0"/>
              <w:autoSpaceDN w:val="0"/>
              <w:adjustRightInd w:val="0"/>
              <w:spacing w:after="120"/>
              <w:ind w:left="289" w:hanging="289"/>
              <w:rPr>
                <w:b/>
                <w:color w:val="auto"/>
                <w:sz w:val="22"/>
                <w:szCs w:val="22"/>
              </w:rPr>
            </w:pPr>
            <w:r w:rsidRPr="00F757CF">
              <w:rPr>
                <w:b/>
                <w:color w:val="auto"/>
                <w:sz w:val="22"/>
                <w:szCs w:val="22"/>
              </w:rPr>
              <w:t>The GAC advises the Board that:</w:t>
            </w:r>
          </w:p>
          <w:p w14:paraId="7C76CD77" w14:textId="77777777" w:rsidR="00DB46EA" w:rsidRPr="00F757CF" w:rsidRDefault="00DB46EA" w:rsidP="00F757CF">
            <w:pPr>
              <w:pStyle w:val="Default"/>
              <w:keepNext w:val="0"/>
              <w:widowControl/>
              <w:numPr>
                <w:ilvl w:val="2"/>
                <w:numId w:val="2"/>
              </w:numPr>
              <w:pBdr>
                <w:top w:val="none" w:sz="0" w:space="0" w:color="auto"/>
                <w:left w:val="none" w:sz="0" w:space="0" w:color="auto"/>
                <w:bottom w:val="none" w:sz="0" w:space="0" w:color="auto"/>
                <w:right w:val="none" w:sz="0" w:space="0" w:color="auto"/>
              </w:pBdr>
              <w:shd w:val="clear" w:color="auto" w:fill="auto"/>
              <w:autoSpaceDE w:val="0"/>
              <w:autoSpaceDN w:val="0"/>
              <w:adjustRightInd w:val="0"/>
              <w:spacing w:after="120"/>
              <w:ind w:left="289"/>
              <w:rPr>
                <w:b/>
                <w:color w:val="auto"/>
                <w:sz w:val="22"/>
                <w:szCs w:val="22"/>
              </w:rPr>
            </w:pPr>
            <w:proofErr w:type="gramStart"/>
            <w:r w:rsidRPr="00F757CF">
              <w:rPr>
                <w:rFonts w:eastAsia="Times New Roman" w:cs="Arial"/>
                <w:color w:val="222222"/>
                <w:sz w:val="22"/>
                <w:szCs w:val="22"/>
                <w:shd w:val="clear" w:color="auto" w:fill="FFFFFF"/>
              </w:rPr>
              <w:t>the</w:t>
            </w:r>
            <w:proofErr w:type="gramEnd"/>
            <w:r w:rsidRPr="00F757CF">
              <w:rPr>
                <w:rFonts w:eastAsia="Times New Roman" w:cs="Arial"/>
                <w:color w:val="222222"/>
                <w:sz w:val="22"/>
                <w:szCs w:val="22"/>
                <w:shd w:val="clear" w:color="auto" w:fill="FFFFFF"/>
              </w:rPr>
              <w:t xml:space="preserve"> GAC reiterates previously expressed concerns that the Community Priority Evaluation (CPE) process has not met the </w:t>
            </w:r>
            <w:r w:rsidRPr="00F757CF">
              <w:rPr>
                <w:rFonts w:eastAsia="Times New Roman" w:cs="Arial"/>
                <w:color w:val="222222"/>
                <w:sz w:val="22"/>
                <w:szCs w:val="22"/>
                <w:shd w:val="clear" w:color="auto" w:fill="FFFFFF"/>
              </w:rPr>
              <w:lastRenderedPageBreak/>
              <w:t xml:space="preserve">expectations of applicants and notes that </w:t>
            </w:r>
            <w:r w:rsidRPr="00F757CF">
              <w:rPr>
                <w:rFonts w:eastAsia="Times New Roman" w:cs="Arial"/>
                <w:sz w:val="22"/>
                <w:szCs w:val="22"/>
                <w:shd w:val="clear" w:color="auto" w:fill="FFFFFF"/>
              </w:rPr>
              <w:t xml:space="preserve">all the successful </w:t>
            </w:r>
            <w:r w:rsidRPr="00F757CF">
              <w:rPr>
                <w:rFonts w:eastAsia="Times New Roman" w:cs="Arial"/>
                <w:color w:val="222222"/>
                <w:sz w:val="22"/>
                <w:szCs w:val="22"/>
                <w:shd w:val="clear" w:color="auto" w:fill="FFFFFF"/>
              </w:rPr>
              <w:t xml:space="preserve">applications are </w:t>
            </w:r>
            <w:r w:rsidRPr="00F757CF">
              <w:rPr>
                <w:rFonts w:eastAsia="Times New Roman" w:cs="Arial"/>
                <w:sz w:val="22"/>
                <w:szCs w:val="22"/>
                <w:shd w:val="clear" w:color="auto" w:fill="FFFFFF"/>
              </w:rPr>
              <w:t>currently</w:t>
            </w:r>
            <w:r w:rsidRPr="00F757CF">
              <w:rPr>
                <w:rFonts w:eastAsia="Times New Roman" w:cs="Arial"/>
                <w:color w:val="222222"/>
                <w:sz w:val="22"/>
                <w:szCs w:val="22"/>
                <w:shd w:val="clear" w:color="auto" w:fill="FFFFFF"/>
              </w:rPr>
              <w:t xml:space="preserve"> the subject of dispute resolution procedures;</w:t>
            </w:r>
          </w:p>
          <w:p w14:paraId="74B5460A" w14:textId="77777777" w:rsidR="00DB46EA" w:rsidRPr="00F757CF" w:rsidRDefault="00DB46EA" w:rsidP="00F757CF">
            <w:pPr>
              <w:pStyle w:val="Default"/>
              <w:keepNext w:val="0"/>
              <w:widowControl/>
              <w:numPr>
                <w:ilvl w:val="2"/>
                <w:numId w:val="2"/>
              </w:numPr>
              <w:pBdr>
                <w:top w:val="none" w:sz="0" w:space="0" w:color="auto"/>
                <w:left w:val="none" w:sz="0" w:space="0" w:color="auto"/>
                <w:bottom w:val="none" w:sz="0" w:space="0" w:color="auto"/>
                <w:right w:val="none" w:sz="0" w:space="0" w:color="auto"/>
              </w:pBdr>
              <w:shd w:val="clear" w:color="auto" w:fill="auto"/>
              <w:autoSpaceDE w:val="0"/>
              <w:autoSpaceDN w:val="0"/>
              <w:adjustRightInd w:val="0"/>
              <w:spacing w:after="120"/>
              <w:ind w:left="289" w:hanging="90"/>
              <w:rPr>
                <w:b/>
                <w:color w:val="auto"/>
                <w:sz w:val="22"/>
                <w:szCs w:val="22"/>
              </w:rPr>
            </w:pPr>
            <w:proofErr w:type="gramStart"/>
            <w:r w:rsidRPr="00F757CF">
              <w:rPr>
                <w:rFonts w:eastAsia="Times New Roman" w:cs="Arial"/>
                <w:color w:val="222222"/>
                <w:sz w:val="22"/>
                <w:szCs w:val="22"/>
                <w:shd w:val="clear" w:color="auto" w:fill="FFFFFF"/>
              </w:rPr>
              <w:t>the</w:t>
            </w:r>
            <w:proofErr w:type="gramEnd"/>
            <w:r w:rsidRPr="00F757CF">
              <w:rPr>
                <w:rFonts w:eastAsia="Times New Roman" w:cs="Arial"/>
                <w:color w:val="222222"/>
                <w:sz w:val="22"/>
                <w:szCs w:val="22"/>
                <w:shd w:val="clear" w:color="auto" w:fill="FFFFFF"/>
              </w:rPr>
              <w:t xml:space="preserve"> GAC expects the current specific problems faced by individual applicants to be resolved without any unreasonable delay, and in a manner in which justified community interests are best served;</w:t>
            </w:r>
          </w:p>
          <w:p w14:paraId="694CD88E" w14:textId="77777777" w:rsidR="00DB46EA" w:rsidRPr="00F757CF" w:rsidRDefault="00DB46EA" w:rsidP="00F757CF">
            <w:pPr>
              <w:pStyle w:val="Default"/>
              <w:keepNext w:val="0"/>
              <w:widowControl/>
              <w:numPr>
                <w:ilvl w:val="2"/>
                <w:numId w:val="2"/>
              </w:numPr>
              <w:pBdr>
                <w:top w:val="none" w:sz="0" w:space="0" w:color="auto"/>
                <w:left w:val="none" w:sz="0" w:space="0" w:color="auto"/>
                <w:bottom w:val="none" w:sz="0" w:space="0" w:color="auto"/>
                <w:right w:val="none" w:sz="0" w:space="0" w:color="auto"/>
              </w:pBdr>
              <w:shd w:val="clear" w:color="auto" w:fill="auto"/>
              <w:autoSpaceDE w:val="0"/>
              <w:autoSpaceDN w:val="0"/>
              <w:adjustRightInd w:val="0"/>
              <w:spacing w:after="120"/>
              <w:ind w:left="289" w:hanging="90"/>
              <w:rPr>
                <w:b/>
                <w:color w:val="auto"/>
                <w:sz w:val="22"/>
                <w:szCs w:val="22"/>
              </w:rPr>
            </w:pPr>
            <w:proofErr w:type="gramStart"/>
            <w:r w:rsidRPr="00F757CF">
              <w:rPr>
                <w:rFonts w:cs="Arial"/>
                <w:sz w:val="22"/>
                <w:szCs w:val="22"/>
              </w:rPr>
              <w:t>the</w:t>
            </w:r>
            <w:proofErr w:type="gramEnd"/>
            <w:r w:rsidRPr="00F757CF">
              <w:rPr>
                <w:rFonts w:cs="Arial"/>
                <w:sz w:val="22"/>
                <w:szCs w:val="22"/>
              </w:rPr>
              <w:t xml:space="preserve"> GAC notes possibly unforeseen consequences for community applicants of recourse by competing applicants to other accountability mechanisms; and the specific challenges faced by some community </w:t>
            </w:r>
            <w:r w:rsidRPr="00F757CF">
              <w:rPr>
                <w:rFonts w:cs="Arial"/>
                <w:sz w:val="22"/>
                <w:szCs w:val="22"/>
              </w:rPr>
              <w:lastRenderedPageBreak/>
              <w:t>applicants in auctions when in competition with commercial applicants;</w:t>
            </w:r>
          </w:p>
          <w:p w14:paraId="342E9BFE" w14:textId="2155A3F5" w:rsidR="00D559F3" w:rsidRPr="00F757CF" w:rsidRDefault="00DB46EA" w:rsidP="00F757CF">
            <w:pPr>
              <w:pStyle w:val="Default"/>
              <w:keepNext w:val="0"/>
              <w:widowControl/>
              <w:numPr>
                <w:ilvl w:val="2"/>
                <w:numId w:val="2"/>
              </w:numPr>
              <w:pBdr>
                <w:top w:val="none" w:sz="0" w:space="0" w:color="auto"/>
                <w:left w:val="none" w:sz="0" w:space="0" w:color="auto"/>
                <w:bottom w:val="none" w:sz="0" w:space="0" w:color="auto"/>
                <w:right w:val="none" w:sz="0" w:space="0" w:color="auto"/>
              </w:pBdr>
              <w:shd w:val="clear" w:color="auto" w:fill="auto"/>
              <w:autoSpaceDE w:val="0"/>
              <w:autoSpaceDN w:val="0"/>
              <w:adjustRightInd w:val="0"/>
              <w:spacing w:after="120"/>
              <w:ind w:left="289" w:hanging="90"/>
              <w:rPr>
                <w:b/>
                <w:color w:val="auto"/>
                <w:sz w:val="22"/>
                <w:szCs w:val="22"/>
              </w:rPr>
            </w:pPr>
            <w:proofErr w:type="gramStart"/>
            <w:r w:rsidRPr="00F757CF">
              <w:rPr>
                <w:rFonts w:eastAsia="Times New Roman" w:cs="Arial"/>
                <w:color w:val="222222"/>
                <w:sz w:val="22"/>
                <w:szCs w:val="22"/>
                <w:shd w:val="clear" w:color="auto" w:fill="FFFFFF"/>
              </w:rPr>
              <w:t>the</w:t>
            </w:r>
            <w:proofErr w:type="gramEnd"/>
            <w:r w:rsidRPr="00F757CF">
              <w:rPr>
                <w:rFonts w:eastAsia="Times New Roman" w:cs="Arial"/>
                <w:color w:val="222222"/>
                <w:sz w:val="22"/>
                <w:szCs w:val="22"/>
                <w:shd w:val="clear" w:color="auto" w:fill="FFFFFF"/>
              </w:rPr>
              <w:t xml:space="preserve"> GAC will take into account the final report of the ICANN Ombudsman on this issue when preparing the GAC’s input into the GNSO’s review of issues for improving procedures relating to community-based applications in the next gTLD round; and the </w:t>
            </w:r>
            <w:r w:rsidRPr="00F757CF">
              <w:rPr>
                <w:rFonts w:cs="Arial"/>
                <w:bCs/>
                <w:color w:val="262626"/>
                <w:sz w:val="22"/>
                <w:szCs w:val="22"/>
              </w:rPr>
              <w:t>Competition, Trust and Consumer Choice Review (</w:t>
            </w:r>
            <w:bdo w:val="ltr">
              <w:r w:rsidRPr="00F757CF">
                <w:rPr>
                  <w:rFonts w:cs="Arial"/>
                  <w:bCs/>
                  <w:color w:val="262626"/>
                  <w:sz w:val="22"/>
                  <w:szCs w:val="22"/>
                </w:rPr>
                <w:t>CCT</w:t>
              </w:r>
              <w:r w:rsidRPr="00F757CF">
                <w:rPr>
                  <w:rFonts w:cs="Times New Roman"/>
                  <w:bCs/>
                  <w:color w:val="262626"/>
                  <w:sz w:val="22"/>
                  <w:szCs w:val="22"/>
                </w:rPr>
                <w:t>‬</w:t>
              </w:r>
              <w:r w:rsidRPr="00F757CF">
                <w:rPr>
                  <w:rFonts w:cs="Arial"/>
                  <w:bCs/>
                  <w:color w:val="262626"/>
                  <w:sz w:val="22"/>
                  <w:szCs w:val="22"/>
                </w:rPr>
                <w:t>) under the Affirmation of Commitments</w:t>
              </w:r>
              <w:r w:rsidRPr="00F757CF">
                <w:rPr>
                  <w:rFonts w:eastAsia="Times New Roman" w:cs="Arial"/>
                  <w:color w:val="222222"/>
                  <w:sz w:val="22"/>
                  <w:szCs w:val="22"/>
                  <w:shd w:val="clear" w:color="auto" w:fill="FFFFFF"/>
                </w:rPr>
                <w:t>.</w:t>
              </w:r>
              <w:r w:rsidRPr="00F757CF">
                <w:rPr>
                  <w:rFonts w:cs="Times New Roman"/>
                  <w:sz w:val="22"/>
                  <w:szCs w:val="22"/>
                </w:rPr>
                <w:t>‬</w:t>
              </w:r>
              <w:r w:rsidRPr="00F757CF">
                <w:rPr>
                  <w:rFonts w:cs="Times New Roman"/>
                  <w:sz w:val="22"/>
                  <w:szCs w:val="22"/>
                </w:rPr>
                <w:t>‬</w:t>
              </w:r>
              <w:r w:rsidRPr="00F757CF">
                <w:rPr>
                  <w:sz w:val="22"/>
                  <w:szCs w:val="22"/>
                </w:rPr>
                <w:t>‬</w:t>
              </w:r>
              <w:r w:rsidRPr="00F757CF">
                <w:rPr>
                  <w:sz w:val="22"/>
                  <w:szCs w:val="22"/>
                </w:rPr>
                <w:t>‬</w:t>
              </w:r>
              <w:r w:rsidRPr="00F757CF">
                <w:rPr>
                  <w:sz w:val="22"/>
                  <w:szCs w:val="22"/>
                </w:rPr>
                <w:t>‬</w:t>
              </w:r>
              <w:r w:rsidRPr="00F757CF">
                <w:rPr>
                  <w:sz w:val="22"/>
                  <w:szCs w:val="22"/>
                </w:rPr>
                <w:t>‬</w:t>
              </w:r>
              <w:r w:rsidRPr="00F757CF">
                <w:rPr>
                  <w:sz w:val="22"/>
                  <w:szCs w:val="22"/>
                </w:rPr>
                <w:t>‬</w:t>
              </w:r>
              <w:r w:rsidRPr="00F757CF">
                <w:rPr>
                  <w:sz w:val="22"/>
                  <w:szCs w:val="22"/>
                </w:rPr>
                <w:t>‬</w:t>
              </w:r>
              <w:r w:rsidRPr="00F757CF">
                <w:rPr>
                  <w:sz w:val="22"/>
                  <w:szCs w:val="22"/>
                </w:rPr>
                <w:t>‬</w:t>
              </w:r>
              <w:r w:rsidRPr="00F757CF">
                <w:rPr>
                  <w:sz w:val="22"/>
                  <w:szCs w:val="22"/>
                </w:rPr>
                <w:t>‬</w:t>
              </w:r>
              <w:r w:rsidRPr="00F757CF">
                <w:rPr>
                  <w:sz w:val="22"/>
                  <w:szCs w:val="22"/>
                </w:rPr>
                <w:t>‬</w:t>
              </w:r>
              <w:r w:rsidRPr="00F757CF">
                <w:rPr>
                  <w:sz w:val="22"/>
                  <w:szCs w:val="22"/>
                </w:rPr>
                <w:t>‬</w:t>
              </w:r>
              <w:r w:rsidRPr="00F757CF">
                <w:rPr>
                  <w:sz w:val="22"/>
                  <w:szCs w:val="22"/>
                </w:rPr>
                <w:t>‬</w:t>
              </w:r>
              <w:r w:rsidRPr="00F757CF">
                <w:rPr>
                  <w:sz w:val="22"/>
                  <w:szCs w:val="22"/>
                </w:rPr>
                <w:t>‬</w:t>
              </w:r>
              <w:r w:rsidRPr="00F757CF">
                <w:rPr>
                  <w:sz w:val="22"/>
                  <w:szCs w:val="22"/>
                </w:rPr>
                <w:t>‬</w:t>
              </w:r>
              <w:r w:rsidRPr="00F757CF">
                <w:rPr>
                  <w:sz w:val="22"/>
                  <w:szCs w:val="22"/>
                </w:rPr>
                <w:t>‬</w:t>
              </w:r>
              <w:r w:rsidRPr="00F757CF">
                <w:rPr>
                  <w:sz w:val="22"/>
                  <w:szCs w:val="22"/>
                </w:rPr>
                <w:t>‬</w:t>
              </w:r>
              <w:r w:rsidRPr="00F757CF">
                <w:rPr>
                  <w:sz w:val="22"/>
                  <w:szCs w:val="22"/>
                </w:rPr>
                <w:t>‬</w:t>
              </w:r>
              <w:r w:rsidRPr="00F757CF">
                <w:rPr>
                  <w:sz w:val="22"/>
                  <w:szCs w:val="22"/>
                </w:rPr>
                <w:t>‬</w:t>
              </w:r>
              <w:r w:rsidRPr="00F757CF">
                <w:rPr>
                  <w:sz w:val="22"/>
                  <w:szCs w:val="22"/>
                </w:rPr>
                <w:t>‬</w:t>
              </w:r>
              <w:r w:rsidRPr="00F757CF">
                <w:rPr>
                  <w:sz w:val="22"/>
                  <w:szCs w:val="22"/>
                </w:rPr>
                <w:t>‬</w:t>
              </w:r>
              <w:r w:rsidRPr="00F757CF">
                <w:rPr>
                  <w:sz w:val="22"/>
                  <w:szCs w:val="22"/>
                </w:rPr>
                <w:t>‬</w:t>
              </w:r>
              <w:r w:rsidRPr="00F757CF">
                <w:rPr>
                  <w:sz w:val="22"/>
                  <w:szCs w:val="22"/>
                </w:rPr>
                <w:t>‬</w:t>
              </w:r>
              <w:r w:rsidRPr="00F757CF">
                <w:rPr>
                  <w:sz w:val="22"/>
                  <w:szCs w:val="22"/>
                </w:rPr>
                <w:t>‬</w:t>
              </w:r>
              <w:r w:rsidR="004443BD">
                <w:t>‬</w:t>
              </w:r>
              <w:r w:rsidR="008B6D02">
                <w:t>‬</w:t>
              </w:r>
              <w:r w:rsidR="00074ECF">
                <w:t>‬</w:t>
              </w:r>
              <w:r w:rsidR="00334F51">
                <w:t>‬</w:t>
              </w:r>
              <w:r w:rsidR="00AB1BA2">
                <w:t>‬</w:t>
              </w:r>
            </w:bdo>
          </w:p>
        </w:tc>
        <w:tc>
          <w:tcPr>
            <w:tcW w:w="2551"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289DBCE4" w14:textId="36884C95" w:rsidR="00D559F3" w:rsidRPr="00184084" w:rsidRDefault="004D75B1" w:rsidP="00184084">
            <w:pPr>
              <w:pStyle w:val="ListParagraph"/>
              <w:numPr>
                <w:ilvl w:val="5"/>
                <w:numId w:val="2"/>
              </w:numPr>
            </w:pPr>
            <w:r>
              <w:lastRenderedPageBreak/>
              <w:t>Y</w:t>
            </w:r>
            <w:r>
              <w:rPr>
                <w:lang w:val="en-CA"/>
              </w:rPr>
              <w:t>Yes</w:t>
            </w:r>
            <w:proofErr w:type="spellStart"/>
            <w:r>
              <w:t>es</w:t>
            </w:r>
            <w:r w:rsidR="00184084" w:rsidRPr="00184084">
              <w:t>Ye</w:t>
            </w:r>
            <w:r w:rsidR="00184084" w:rsidRPr="00184084">
              <w:lastRenderedPageBreak/>
              <w:t>s</w:t>
            </w:r>
            <w:proofErr w:type="spellEnd"/>
          </w:p>
          <w:p w14:paraId="7B2322C8" w14:textId="177FD710" w:rsidR="00184084" w:rsidRPr="00184084" w:rsidRDefault="00184084" w:rsidP="00184084">
            <w:pPr>
              <w:pStyle w:val="ListParagraph"/>
              <w:numPr>
                <w:ilvl w:val="4"/>
                <w:numId w:val="2"/>
              </w:numPr>
            </w:pPr>
          </w:p>
        </w:tc>
        <w:tc>
          <w:tcPr>
            <w:tcW w:w="2864"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345A66C5" w14:textId="77777777" w:rsidR="000C7A74" w:rsidRPr="00A72B1A" w:rsidRDefault="000C7A74" w:rsidP="000C7A74">
            <w:pPr>
              <w:rPr>
                <w:rFonts w:ascii="Calibri" w:hAnsi="Calibri"/>
                <w:iCs/>
                <w:sz w:val="22"/>
                <w:szCs w:val="22"/>
              </w:rPr>
            </w:pPr>
            <w:r w:rsidRPr="00A72B1A">
              <w:rPr>
                <w:rFonts w:ascii="Calibri" w:hAnsi="Calibri"/>
                <w:iCs/>
                <w:sz w:val="22"/>
                <w:szCs w:val="22"/>
              </w:rPr>
              <w:lastRenderedPageBreak/>
              <w:t xml:space="preserve">Existing: new gTLD Policy (see </w:t>
            </w:r>
            <w:hyperlink r:id="rId13" w:history="1">
              <w:r w:rsidRPr="00A72B1A">
                <w:rPr>
                  <w:rStyle w:val="Hyperlink"/>
                  <w:rFonts w:ascii="Calibri" w:hAnsi="Calibri"/>
                  <w:iCs/>
                  <w:sz w:val="22"/>
                  <w:szCs w:val="22"/>
                </w:rPr>
                <w:t>http://gnso.icann.org/en/group-activities/inactive/2007/new-gtld-intro</w:t>
              </w:r>
            </w:hyperlink>
            <w:r w:rsidRPr="00A72B1A">
              <w:rPr>
                <w:rFonts w:ascii="Calibri" w:hAnsi="Calibri"/>
                <w:iCs/>
                <w:sz w:val="22"/>
                <w:szCs w:val="22"/>
              </w:rPr>
              <w:t>)</w:t>
            </w:r>
          </w:p>
          <w:p w14:paraId="0B256577" w14:textId="77777777" w:rsidR="000C7A74" w:rsidRPr="00A72B1A" w:rsidRDefault="000C7A74" w:rsidP="000C7A74">
            <w:pPr>
              <w:rPr>
                <w:rFonts w:ascii="Calibri" w:hAnsi="Calibri"/>
                <w:iCs/>
                <w:sz w:val="22"/>
                <w:szCs w:val="22"/>
              </w:rPr>
            </w:pPr>
          </w:p>
          <w:p w14:paraId="52947E0C" w14:textId="22A0C8D5" w:rsidR="005B6C2C" w:rsidRPr="00F757CF" w:rsidRDefault="000C7A74" w:rsidP="00AB1BA2">
            <w:pPr>
              <w:rPr>
                <w:rFonts w:ascii="Calibri" w:hAnsi="Calibri"/>
                <w:iCs/>
                <w:sz w:val="22"/>
                <w:szCs w:val="22"/>
              </w:rPr>
            </w:pPr>
            <w:r w:rsidRPr="00A72B1A">
              <w:rPr>
                <w:rFonts w:ascii="Calibri" w:hAnsi="Calibri"/>
                <w:iCs/>
                <w:sz w:val="22"/>
                <w:szCs w:val="22"/>
              </w:rPr>
              <w:t xml:space="preserve">New gTLD Subsequent Rounds </w:t>
            </w:r>
            <w:r>
              <w:rPr>
                <w:rFonts w:ascii="Calibri" w:hAnsi="Calibri"/>
                <w:iCs/>
                <w:sz w:val="22"/>
                <w:szCs w:val="22"/>
              </w:rPr>
              <w:t>Final Issue Report (</w:t>
            </w:r>
            <w:hyperlink r:id="rId14" w:history="1">
              <w:r w:rsidR="00AB1BA2" w:rsidRPr="00CF6027">
                <w:rPr>
                  <w:rStyle w:val="Hyperlink"/>
                  <w:rFonts w:ascii="Calibri" w:hAnsi="Calibri"/>
                  <w:iCs/>
                  <w:sz w:val="22"/>
                  <w:szCs w:val="22"/>
                </w:rPr>
                <w:t>http://gnso.icann.org/en/iss</w:t>
              </w:r>
              <w:r w:rsidR="00AB1BA2" w:rsidRPr="00CF6027">
                <w:rPr>
                  <w:rStyle w:val="Hyperlink"/>
                  <w:rFonts w:ascii="Calibri" w:hAnsi="Calibri"/>
                  <w:iCs/>
                  <w:sz w:val="22"/>
                  <w:szCs w:val="22"/>
                </w:rPr>
                <w:lastRenderedPageBreak/>
                <w:t>ues/new-gtlds/subsequent-procedures-final-issue-04dec15-en.pdf</w:t>
              </w:r>
            </w:hyperlink>
            <w:r>
              <w:rPr>
                <w:rFonts w:ascii="Calibri" w:hAnsi="Calibri"/>
                <w:iCs/>
                <w:sz w:val="22"/>
                <w:szCs w:val="22"/>
              </w:rPr>
              <w:t>)</w:t>
            </w:r>
          </w:p>
        </w:tc>
        <w:tc>
          <w:tcPr>
            <w:tcW w:w="3230"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408D788C" w14:textId="77777777" w:rsidR="00D559F3" w:rsidRDefault="00184084" w:rsidP="005B6C2C">
            <w:pPr>
              <w:rPr>
                <w:rFonts w:ascii="Calibri" w:hAnsi="Calibri"/>
                <w:sz w:val="22"/>
                <w:szCs w:val="22"/>
              </w:rPr>
            </w:pPr>
            <w:r>
              <w:rPr>
                <w:rFonts w:ascii="Calibri" w:hAnsi="Calibri"/>
                <w:sz w:val="22"/>
                <w:szCs w:val="22"/>
              </w:rPr>
              <w:lastRenderedPageBreak/>
              <w:t>To be noted in future policy development process</w:t>
            </w:r>
          </w:p>
          <w:p w14:paraId="0E5668A8" w14:textId="77777777" w:rsidR="00184084" w:rsidRDefault="00184084" w:rsidP="005B6C2C">
            <w:pPr>
              <w:rPr>
                <w:rFonts w:ascii="Calibri" w:hAnsi="Calibri"/>
                <w:sz w:val="22"/>
                <w:szCs w:val="22"/>
              </w:rPr>
            </w:pPr>
          </w:p>
          <w:p w14:paraId="25B484B4" w14:textId="2731E791" w:rsidR="00184084" w:rsidRPr="00F757CF" w:rsidRDefault="00184084" w:rsidP="005B6C2C">
            <w:pPr>
              <w:rPr>
                <w:rFonts w:ascii="Calibri" w:hAnsi="Calibri"/>
                <w:sz w:val="22"/>
                <w:szCs w:val="22"/>
              </w:rPr>
            </w:pPr>
          </w:p>
        </w:tc>
      </w:tr>
      <w:tr w:rsidR="00D559F3" w:rsidRPr="00F757CF" w14:paraId="44A6AC72" w14:textId="77777777" w:rsidTr="004443BD">
        <w:trPr>
          <w:trHeight w:val="819"/>
        </w:trPr>
        <w:tc>
          <w:tcPr>
            <w:tcW w:w="1557"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395D6A2A" w14:textId="717CBA23" w:rsidR="00D559F3" w:rsidRPr="00F757CF" w:rsidRDefault="007E551C" w:rsidP="00437570">
            <w:pPr>
              <w:pStyle w:val="Default"/>
              <w:rPr>
                <w:b/>
                <w:bCs/>
                <w:sz w:val="22"/>
                <w:szCs w:val="22"/>
              </w:rPr>
            </w:pPr>
            <w:r w:rsidRPr="00F757CF">
              <w:rPr>
                <w:b/>
                <w:color w:val="auto"/>
                <w:sz w:val="22"/>
                <w:szCs w:val="22"/>
              </w:rPr>
              <w:lastRenderedPageBreak/>
              <w:t>5. Use of 2-letter Country Codes and Country Names at the Second Level</w:t>
            </w:r>
          </w:p>
        </w:tc>
        <w:tc>
          <w:tcPr>
            <w:tcW w:w="2835"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7D03C911" w14:textId="77777777" w:rsidR="00BC18CB" w:rsidRPr="00F757CF" w:rsidRDefault="00BC18CB" w:rsidP="00BC18CB">
            <w:pPr>
              <w:widowControl w:val="0"/>
              <w:autoSpaceDE w:val="0"/>
              <w:autoSpaceDN w:val="0"/>
              <w:adjustRightInd w:val="0"/>
              <w:rPr>
                <w:rFonts w:ascii="Calibri" w:hAnsi="Calibri" w:cs="Calibri"/>
                <w:sz w:val="22"/>
                <w:szCs w:val="22"/>
              </w:rPr>
            </w:pPr>
            <w:r w:rsidRPr="00F757CF">
              <w:rPr>
                <w:rFonts w:ascii="Calibri" w:hAnsi="Calibri" w:cs="Century Gothic"/>
                <w:sz w:val="22"/>
                <w:szCs w:val="22"/>
              </w:rPr>
              <w:t>The GAC notes that the process for considering comments for two-character letter/letter labels launched on the 6</w:t>
            </w:r>
            <w:r w:rsidRPr="00F757CF">
              <w:rPr>
                <w:rFonts w:ascii="Calibri" w:hAnsi="Calibri" w:cs="Century Gothic"/>
                <w:sz w:val="22"/>
                <w:szCs w:val="22"/>
                <w:vertAlign w:val="superscript"/>
              </w:rPr>
              <w:t>th</w:t>
            </w:r>
            <w:r w:rsidRPr="00F757CF">
              <w:rPr>
                <w:rFonts w:ascii="Calibri" w:hAnsi="Calibri" w:cs="Century Gothic"/>
                <w:sz w:val="22"/>
                <w:szCs w:val="22"/>
              </w:rPr>
              <w:t xml:space="preserve"> October 2015 is not consistent with GAC </w:t>
            </w:r>
            <w:proofErr w:type="gramStart"/>
            <w:r w:rsidRPr="00F757CF">
              <w:rPr>
                <w:rFonts w:ascii="Calibri" w:hAnsi="Calibri" w:cs="Century Gothic"/>
                <w:sz w:val="22"/>
                <w:szCs w:val="22"/>
              </w:rPr>
              <w:t>advice which</w:t>
            </w:r>
            <w:proofErr w:type="gramEnd"/>
            <w:r w:rsidRPr="00F757CF">
              <w:rPr>
                <w:rFonts w:ascii="Calibri" w:hAnsi="Calibri" w:cs="Century Gothic"/>
                <w:sz w:val="22"/>
                <w:szCs w:val="22"/>
              </w:rPr>
              <w:t xml:space="preserve"> recommended that governments´ comments be fully considered. That advice was accepted by Board resolution 2015.02.12.16.</w:t>
            </w:r>
          </w:p>
          <w:p w14:paraId="4FBEA2E6" w14:textId="154591D5" w:rsidR="00D559F3" w:rsidRPr="00F757CF" w:rsidRDefault="00BC18CB" w:rsidP="00BC18CB">
            <w:pPr>
              <w:pStyle w:val="Default"/>
              <w:rPr>
                <w:sz w:val="22"/>
                <w:szCs w:val="22"/>
              </w:rPr>
            </w:pPr>
            <w:r w:rsidRPr="00F757CF">
              <w:rPr>
                <w:rFonts w:cs="Century Gothic"/>
                <w:sz w:val="22"/>
                <w:szCs w:val="22"/>
              </w:rPr>
              <w:t>GAC Members have now been asked to clarify which specific TLDs their comments pertain to, and to explain how the release of the two-letter label will cause confusion with their corresponding country code. The GAC reiterates its advice on this issue and</w:t>
            </w:r>
          </w:p>
        </w:tc>
        <w:tc>
          <w:tcPr>
            <w:tcW w:w="2551"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5F7C42FF" w14:textId="4E44FC23" w:rsidR="00D559F3" w:rsidRPr="00F757CF" w:rsidRDefault="001D29A4" w:rsidP="005B6C2C">
            <w:pPr>
              <w:rPr>
                <w:rFonts w:ascii="Calibri" w:hAnsi="Calibri"/>
                <w:sz w:val="22"/>
                <w:szCs w:val="22"/>
              </w:rPr>
            </w:pPr>
            <w:r>
              <w:rPr>
                <w:rFonts w:ascii="Calibri" w:hAnsi="Calibri"/>
                <w:sz w:val="22"/>
                <w:szCs w:val="22"/>
              </w:rPr>
              <w:t>Yes</w:t>
            </w:r>
          </w:p>
        </w:tc>
        <w:tc>
          <w:tcPr>
            <w:tcW w:w="2864"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175F9B3F" w14:textId="77777777" w:rsidR="004F3B5A" w:rsidRPr="00A72B1A" w:rsidRDefault="004F3B5A" w:rsidP="004F3B5A">
            <w:pPr>
              <w:rPr>
                <w:rFonts w:ascii="Calibri" w:hAnsi="Calibri"/>
                <w:iCs/>
                <w:sz w:val="22"/>
                <w:szCs w:val="22"/>
              </w:rPr>
            </w:pPr>
            <w:r w:rsidRPr="00A72B1A">
              <w:rPr>
                <w:rFonts w:ascii="Calibri" w:hAnsi="Calibri"/>
                <w:iCs/>
                <w:sz w:val="22"/>
                <w:szCs w:val="22"/>
              </w:rPr>
              <w:t xml:space="preserve">Existing: new gTLD Policy (see </w:t>
            </w:r>
            <w:hyperlink r:id="rId15" w:history="1">
              <w:r w:rsidRPr="00A72B1A">
                <w:rPr>
                  <w:rStyle w:val="Hyperlink"/>
                  <w:rFonts w:ascii="Calibri" w:hAnsi="Calibri"/>
                  <w:iCs/>
                  <w:sz w:val="22"/>
                  <w:szCs w:val="22"/>
                </w:rPr>
                <w:t>http://gnso.icann.org/en/group-activities/inactive/2007/new-gtld-intro</w:t>
              </w:r>
            </w:hyperlink>
            <w:r w:rsidRPr="00A72B1A">
              <w:rPr>
                <w:rFonts w:ascii="Calibri" w:hAnsi="Calibri"/>
                <w:iCs/>
                <w:sz w:val="22"/>
                <w:szCs w:val="22"/>
              </w:rPr>
              <w:t>)</w:t>
            </w:r>
          </w:p>
          <w:p w14:paraId="49D3771C" w14:textId="77777777" w:rsidR="004F3B5A" w:rsidRPr="00A72B1A" w:rsidRDefault="004F3B5A" w:rsidP="004F3B5A">
            <w:pPr>
              <w:rPr>
                <w:rFonts w:ascii="Calibri" w:hAnsi="Calibri"/>
                <w:iCs/>
                <w:sz w:val="22"/>
                <w:szCs w:val="22"/>
              </w:rPr>
            </w:pPr>
          </w:p>
          <w:p w14:paraId="3D230AA0" w14:textId="0B417F75" w:rsidR="00D559F3" w:rsidRPr="00F757CF" w:rsidRDefault="004F3B5A" w:rsidP="00AB1BA2">
            <w:pPr>
              <w:rPr>
                <w:rFonts w:ascii="Calibri" w:hAnsi="Calibri"/>
                <w:sz w:val="22"/>
                <w:szCs w:val="22"/>
              </w:rPr>
            </w:pPr>
            <w:r w:rsidRPr="00A72B1A">
              <w:rPr>
                <w:rFonts w:ascii="Calibri" w:hAnsi="Calibri"/>
                <w:iCs/>
                <w:sz w:val="22"/>
                <w:szCs w:val="22"/>
              </w:rPr>
              <w:t xml:space="preserve">New gTLD Subsequent Rounds </w:t>
            </w:r>
            <w:r>
              <w:rPr>
                <w:rFonts w:ascii="Calibri" w:hAnsi="Calibri"/>
                <w:iCs/>
                <w:sz w:val="22"/>
                <w:szCs w:val="22"/>
              </w:rPr>
              <w:t>Final Issue Report (</w:t>
            </w:r>
            <w:hyperlink r:id="rId16" w:history="1">
              <w:r w:rsidR="00AB1BA2" w:rsidRPr="00CF6027">
                <w:rPr>
                  <w:rStyle w:val="Hyperlink"/>
                  <w:rFonts w:ascii="Calibri" w:hAnsi="Calibri"/>
                  <w:iCs/>
                  <w:sz w:val="22"/>
                  <w:szCs w:val="22"/>
                </w:rPr>
                <w:t>http://gnso.icann.org/en/issues/new-gtlds/subsequent-procedures-final-issue-04dec15-en.pdf</w:t>
              </w:r>
            </w:hyperlink>
            <w:r>
              <w:rPr>
                <w:rFonts w:ascii="Calibri" w:hAnsi="Calibri"/>
                <w:iCs/>
                <w:sz w:val="22"/>
                <w:szCs w:val="22"/>
              </w:rPr>
              <w:t>)</w:t>
            </w:r>
          </w:p>
        </w:tc>
        <w:tc>
          <w:tcPr>
            <w:tcW w:w="3230"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045B7BBD" w14:textId="1D97D7D4" w:rsidR="00D559F3" w:rsidRPr="00AD5C5B" w:rsidRDefault="0072261A" w:rsidP="005B6C2C">
            <w:pPr>
              <w:rPr>
                <w:rFonts w:ascii="Calibri" w:hAnsi="Calibri"/>
                <w:color w:val="000000" w:themeColor="text1"/>
                <w:sz w:val="22"/>
                <w:szCs w:val="22"/>
              </w:rPr>
            </w:pPr>
            <w:r w:rsidRPr="00AD5C5B">
              <w:rPr>
                <w:rFonts w:ascii="Calibri" w:hAnsi="Calibri"/>
                <w:color w:val="000000" w:themeColor="text1"/>
                <w:sz w:val="22"/>
                <w:szCs w:val="22"/>
              </w:rPr>
              <w:t xml:space="preserve">The GNSO notes that the </w:t>
            </w:r>
            <w:proofErr w:type="spellStart"/>
            <w:r w:rsidRPr="00AD5C5B">
              <w:rPr>
                <w:rFonts w:ascii="Calibri" w:hAnsi="Calibri"/>
                <w:color w:val="000000" w:themeColor="text1"/>
                <w:sz w:val="22"/>
                <w:szCs w:val="22"/>
              </w:rPr>
              <w:t>RySYG</w:t>
            </w:r>
            <w:proofErr w:type="spellEnd"/>
            <w:r w:rsidRPr="00AD5C5B">
              <w:rPr>
                <w:rFonts w:ascii="Calibri" w:hAnsi="Calibri"/>
                <w:color w:val="000000" w:themeColor="text1"/>
                <w:sz w:val="22"/>
                <w:szCs w:val="22"/>
              </w:rPr>
              <w:t xml:space="preserve"> has sent a letter to the Board on this matter, and is examining the issue to determine an appropriate response.</w:t>
            </w:r>
          </w:p>
        </w:tc>
      </w:tr>
      <w:tr w:rsidR="00D559F3" w:rsidRPr="00F757CF" w14:paraId="0D0F16C0" w14:textId="77777777" w:rsidTr="004443BD">
        <w:trPr>
          <w:trHeight w:val="1737"/>
        </w:trPr>
        <w:tc>
          <w:tcPr>
            <w:tcW w:w="1557"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49326063" w14:textId="76D402FA" w:rsidR="00D559F3" w:rsidRPr="00F757CF" w:rsidRDefault="00D559F3" w:rsidP="007410AF">
            <w:pPr>
              <w:pStyle w:val="Default"/>
              <w:rPr>
                <w:b/>
                <w:bCs/>
                <w:sz w:val="22"/>
                <w:szCs w:val="22"/>
              </w:rPr>
            </w:pPr>
          </w:p>
        </w:tc>
        <w:tc>
          <w:tcPr>
            <w:tcW w:w="2835"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25A0F436" w14:textId="77777777" w:rsidR="00F757CF" w:rsidRPr="00F757CF" w:rsidRDefault="00F757CF" w:rsidP="00F757CF">
            <w:pPr>
              <w:pStyle w:val="Default"/>
              <w:keepNext w:val="0"/>
              <w:widowControl/>
              <w:numPr>
                <w:ilvl w:val="0"/>
                <w:numId w:val="7"/>
              </w:numPr>
              <w:pBdr>
                <w:top w:val="none" w:sz="0" w:space="0" w:color="auto"/>
                <w:left w:val="none" w:sz="0" w:space="0" w:color="auto"/>
                <w:bottom w:val="none" w:sz="0" w:space="0" w:color="auto"/>
                <w:right w:val="none" w:sz="0" w:space="0" w:color="auto"/>
              </w:pBdr>
              <w:shd w:val="clear" w:color="auto" w:fill="auto"/>
              <w:autoSpaceDE w:val="0"/>
              <w:autoSpaceDN w:val="0"/>
              <w:adjustRightInd w:val="0"/>
              <w:spacing w:after="120"/>
              <w:rPr>
                <w:b/>
                <w:color w:val="auto"/>
                <w:sz w:val="22"/>
                <w:szCs w:val="22"/>
              </w:rPr>
            </w:pPr>
            <w:proofErr w:type="gramStart"/>
            <w:r w:rsidRPr="00F757CF">
              <w:rPr>
                <w:b/>
                <w:color w:val="auto"/>
                <w:sz w:val="22"/>
                <w:szCs w:val="22"/>
              </w:rPr>
              <w:t>advises</w:t>
            </w:r>
            <w:proofErr w:type="gramEnd"/>
            <w:r w:rsidRPr="00F757CF">
              <w:rPr>
                <w:b/>
                <w:color w:val="auto"/>
                <w:sz w:val="22"/>
                <w:szCs w:val="22"/>
              </w:rPr>
              <w:t xml:space="preserve"> the Board that:</w:t>
            </w:r>
          </w:p>
          <w:p w14:paraId="2CA8A10A" w14:textId="34431532" w:rsidR="00D559F3" w:rsidRPr="00F757CF" w:rsidRDefault="00F757CF" w:rsidP="00F757CF">
            <w:pPr>
              <w:pStyle w:val="Default"/>
              <w:keepNext w:val="0"/>
              <w:widowControl/>
              <w:pBdr>
                <w:top w:val="none" w:sz="0" w:space="0" w:color="auto"/>
                <w:left w:val="none" w:sz="0" w:space="0" w:color="auto"/>
                <w:bottom w:val="none" w:sz="0" w:space="0" w:color="auto"/>
                <w:right w:val="none" w:sz="0" w:space="0" w:color="auto"/>
              </w:pBdr>
              <w:shd w:val="clear" w:color="auto" w:fill="auto"/>
              <w:autoSpaceDE w:val="0"/>
              <w:autoSpaceDN w:val="0"/>
              <w:adjustRightInd w:val="0"/>
              <w:spacing w:after="120"/>
              <w:rPr>
                <w:b/>
                <w:color w:val="auto"/>
                <w:sz w:val="22"/>
                <w:szCs w:val="22"/>
              </w:rPr>
            </w:pPr>
            <w:proofErr w:type="spellStart"/>
            <w:r w:rsidRPr="00F757CF">
              <w:rPr>
                <w:rFonts w:cs="Century Gothic"/>
                <w:sz w:val="22"/>
                <w:szCs w:val="22"/>
              </w:rPr>
              <w:t>i</w:t>
            </w:r>
            <w:proofErr w:type="spellEnd"/>
            <w:r w:rsidRPr="00F757CF">
              <w:rPr>
                <w:rFonts w:cs="Century Gothic"/>
                <w:sz w:val="22"/>
                <w:szCs w:val="22"/>
              </w:rPr>
              <w:t xml:space="preserve">. </w:t>
            </w:r>
            <w:proofErr w:type="gramStart"/>
            <w:r w:rsidRPr="00F757CF">
              <w:rPr>
                <w:rFonts w:cs="Century Gothic"/>
                <w:sz w:val="22"/>
                <w:szCs w:val="22"/>
              </w:rPr>
              <w:t>comments</w:t>
            </w:r>
            <w:proofErr w:type="gramEnd"/>
            <w:r w:rsidRPr="00F757CF">
              <w:rPr>
                <w:rFonts w:cs="Century Gothic"/>
                <w:sz w:val="22"/>
                <w:szCs w:val="22"/>
              </w:rPr>
              <w:t xml:space="preserve"> submitted by the relevant Governments be fully considered regardless of the grounds for objection. </w:t>
            </w:r>
          </w:p>
        </w:tc>
        <w:tc>
          <w:tcPr>
            <w:tcW w:w="2551"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5C36C5C3" w14:textId="2872FE27" w:rsidR="00D559F3" w:rsidRPr="00F757CF" w:rsidRDefault="00184084" w:rsidP="005B6C2C">
            <w:pPr>
              <w:rPr>
                <w:rFonts w:ascii="Calibri" w:hAnsi="Calibri"/>
                <w:sz w:val="22"/>
                <w:szCs w:val="22"/>
              </w:rPr>
            </w:pPr>
            <w:r>
              <w:rPr>
                <w:rFonts w:ascii="Calibri" w:hAnsi="Calibri"/>
                <w:sz w:val="22"/>
                <w:szCs w:val="22"/>
              </w:rPr>
              <w:t>Yes</w:t>
            </w:r>
          </w:p>
        </w:tc>
        <w:tc>
          <w:tcPr>
            <w:tcW w:w="2864"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65D6ABCD" w14:textId="77777777" w:rsidR="004F3B5A" w:rsidRPr="00A72B1A" w:rsidRDefault="004F3B5A" w:rsidP="004F3B5A">
            <w:pPr>
              <w:rPr>
                <w:rFonts w:ascii="Calibri" w:hAnsi="Calibri"/>
                <w:iCs/>
                <w:sz w:val="22"/>
                <w:szCs w:val="22"/>
              </w:rPr>
            </w:pPr>
            <w:r w:rsidRPr="00A72B1A">
              <w:rPr>
                <w:rFonts w:ascii="Calibri" w:hAnsi="Calibri"/>
                <w:iCs/>
                <w:sz w:val="22"/>
                <w:szCs w:val="22"/>
              </w:rPr>
              <w:t xml:space="preserve">Existing: new gTLD Policy (see </w:t>
            </w:r>
            <w:hyperlink r:id="rId17" w:history="1">
              <w:r w:rsidRPr="00A72B1A">
                <w:rPr>
                  <w:rStyle w:val="Hyperlink"/>
                  <w:rFonts w:ascii="Calibri" w:hAnsi="Calibri"/>
                  <w:iCs/>
                  <w:sz w:val="22"/>
                  <w:szCs w:val="22"/>
                </w:rPr>
                <w:t>http://gnso.icann.org/en/group-activities/inactive/2007/new-gtld-intro</w:t>
              </w:r>
            </w:hyperlink>
            <w:r w:rsidRPr="00A72B1A">
              <w:rPr>
                <w:rFonts w:ascii="Calibri" w:hAnsi="Calibri"/>
                <w:iCs/>
                <w:sz w:val="22"/>
                <w:szCs w:val="22"/>
              </w:rPr>
              <w:t>)</w:t>
            </w:r>
          </w:p>
          <w:p w14:paraId="7789D0DA" w14:textId="77777777" w:rsidR="004F3B5A" w:rsidRPr="00A72B1A" w:rsidRDefault="004F3B5A" w:rsidP="004F3B5A">
            <w:pPr>
              <w:rPr>
                <w:rFonts w:ascii="Calibri" w:hAnsi="Calibri"/>
                <w:iCs/>
                <w:sz w:val="22"/>
                <w:szCs w:val="22"/>
              </w:rPr>
            </w:pPr>
          </w:p>
          <w:p w14:paraId="3C4DAE78" w14:textId="7D01AFB3" w:rsidR="00D559F3" w:rsidRPr="00F757CF" w:rsidRDefault="004F3B5A" w:rsidP="00AB1BA2">
            <w:pPr>
              <w:rPr>
                <w:rFonts w:ascii="Calibri" w:hAnsi="Calibri"/>
                <w:sz w:val="22"/>
                <w:szCs w:val="22"/>
              </w:rPr>
            </w:pPr>
            <w:r w:rsidRPr="00A72B1A">
              <w:rPr>
                <w:rFonts w:ascii="Calibri" w:hAnsi="Calibri"/>
                <w:iCs/>
                <w:sz w:val="22"/>
                <w:szCs w:val="22"/>
              </w:rPr>
              <w:t xml:space="preserve">New gTLD Subsequent Rounds </w:t>
            </w:r>
            <w:r>
              <w:rPr>
                <w:rFonts w:ascii="Calibri" w:hAnsi="Calibri"/>
                <w:iCs/>
                <w:sz w:val="22"/>
                <w:szCs w:val="22"/>
              </w:rPr>
              <w:t>Final Issue Report (</w:t>
            </w:r>
            <w:hyperlink r:id="rId18" w:history="1">
              <w:r w:rsidR="00AB1BA2" w:rsidRPr="00CF6027">
                <w:rPr>
                  <w:rStyle w:val="Hyperlink"/>
                  <w:rFonts w:ascii="Calibri" w:hAnsi="Calibri"/>
                  <w:iCs/>
                  <w:sz w:val="22"/>
                  <w:szCs w:val="22"/>
                </w:rPr>
                <w:t>http://gnso.icann.org/en/issues/new-gtlds/subsequent-procedures-final-issue-04dec15-en.pdf</w:t>
              </w:r>
            </w:hyperlink>
            <w:r>
              <w:rPr>
                <w:rFonts w:ascii="Calibri" w:hAnsi="Calibri"/>
                <w:iCs/>
                <w:sz w:val="22"/>
                <w:szCs w:val="22"/>
              </w:rPr>
              <w:t>)</w:t>
            </w:r>
          </w:p>
        </w:tc>
        <w:tc>
          <w:tcPr>
            <w:tcW w:w="3230"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0B2B0943" w14:textId="1FD49EF2" w:rsidR="00D559F3" w:rsidRPr="00AD5C5B" w:rsidRDefault="00351139" w:rsidP="005B6C2C">
            <w:pPr>
              <w:rPr>
                <w:rFonts w:ascii="Calibri" w:hAnsi="Calibri"/>
                <w:color w:val="000000" w:themeColor="text1"/>
                <w:sz w:val="22"/>
                <w:szCs w:val="22"/>
              </w:rPr>
            </w:pPr>
            <w:r w:rsidRPr="00AD5C5B">
              <w:rPr>
                <w:rFonts w:ascii="Calibri" w:hAnsi="Calibri"/>
                <w:color w:val="000000" w:themeColor="text1"/>
                <w:sz w:val="22"/>
                <w:szCs w:val="22"/>
              </w:rPr>
              <w:t xml:space="preserve">The GNSO will discuss this issue and determine </w:t>
            </w:r>
            <w:r w:rsidR="005307BA" w:rsidRPr="00AD5C5B">
              <w:rPr>
                <w:rFonts w:ascii="Calibri" w:hAnsi="Calibri"/>
                <w:color w:val="000000" w:themeColor="text1"/>
                <w:sz w:val="22"/>
                <w:szCs w:val="22"/>
              </w:rPr>
              <w:t>the appropriate response, if any, upon becoming aware of any comments submitted by governments.</w:t>
            </w:r>
          </w:p>
        </w:tc>
      </w:tr>
      <w:tr w:rsidR="0087096F" w:rsidRPr="00F757CF" w14:paraId="3FED4F46" w14:textId="77777777" w:rsidTr="004443BD">
        <w:trPr>
          <w:trHeight w:val="2862"/>
        </w:trPr>
        <w:tc>
          <w:tcPr>
            <w:tcW w:w="1557"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4059F820" w14:textId="77777777" w:rsidR="0087096F" w:rsidRPr="00F757CF" w:rsidRDefault="0087096F" w:rsidP="007410AF">
            <w:pPr>
              <w:pStyle w:val="Default"/>
              <w:rPr>
                <w:b/>
                <w:bCs/>
                <w:sz w:val="22"/>
                <w:szCs w:val="22"/>
              </w:rPr>
            </w:pPr>
          </w:p>
        </w:tc>
        <w:tc>
          <w:tcPr>
            <w:tcW w:w="2835"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02FEFCF3" w14:textId="77777777" w:rsidR="0087096F" w:rsidRPr="00F757CF" w:rsidRDefault="0087096F" w:rsidP="00F757CF">
            <w:pPr>
              <w:pStyle w:val="Default"/>
              <w:keepNext w:val="0"/>
              <w:widowControl/>
              <w:numPr>
                <w:ilvl w:val="0"/>
                <w:numId w:val="7"/>
              </w:numPr>
              <w:pBdr>
                <w:top w:val="none" w:sz="0" w:space="0" w:color="auto"/>
                <w:left w:val="none" w:sz="0" w:space="0" w:color="auto"/>
                <w:bottom w:val="none" w:sz="0" w:space="0" w:color="auto"/>
                <w:right w:val="none" w:sz="0" w:space="0" w:color="auto"/>
              </w:pBdr>
              <w:shd w:val="clear" w:color="auto" w:fill="auto"/>
              <w:autoSpaceDE w:val="0"/>
              <w:autoSpaceDN w:val="0"/>
              <w:adjustRightInd w:val="0"/>
              <w:spacing w:after="120"/>
              <w:rPr>
                <w:b/>
                <w:color w:val="auto"/>
                <w:sz w:val="22"/>
                <w:szCs w:val="22"/>
              </w:rPr>
            </w:pPr>
            <w:r w:rsidRPr="00F757CF">
              <w:rPr>
                <w:b/>
                <w:color w:val="auto"/>
                <w:sz w:val="22"/>
                <w:szCs w:val="22"/>
              </w:rPr>
              <w:t>The GAC further advises the Board to:</w:t>
            </w:r>
          </w:p>
          <w:p w14:paraId="5690B6A5" w14:textId="232A468A" w:rsidR="0087096F" w:rsidRPr="00F757CF" w:rsidRDefault="0087096F" w:rsidP="00F757CF">
            <w:pPr>
              <w:pStyle w:val="Default"/>
              <w:keepNext w:val="0"/>
              <w:widowControl/>
              <w:numPr>
                <w:ilvl w:val="2"/>
                <w:numId w:val="7"/>
              </w:numPr>
              <w:pBdr>
                <w:top w:val="none" w:sz="0" w:space="0" w:color="auto"/>
                <w:left w:val="none" w:sz="0" w:space="0" w:color="auto"/>
                <w:bottom w:val="none" w:sz="0" w:space="0" w:color="auto"/>
                <w:right w:val="none" w:sz="0" w:space="0" w:color="auto"/>
              </w:pBdr>
              <w:shd w:val="clear" w:color="auto" w:fill="auto"/>
              <w:autoSpaceDE w:val="0"/>
              <w:autoSpaceDN w:val="0"/>
              <w:adjustRightInd w:val="0"/>
              <w:spacing w:after="120"/>
              <w:ind w:left="379" w:hanging="270"/>
              <w:rPr>
                <w:b/>
                <w:color w:val="auto"/>
                <w:sz w:val="22"/>
                <w:szCs w:val="22"/>
              </w:rPr>
            </w:pPr>
            <w:proofErr w:type="gramStart"/>
            <w:r w:rsidRPr="00F757CF">
              <w:rPr>
                <w:color w:val="auto"/>
                <w:sz w:val="22"/>
                <w:szCs w:val="22"/>
              </w:rPr>
              <w:t>be</w:t>
            </w:r>
            <w:proofErr w:type="gramEnd"/>
            <w:r w:rsidRPr="00F757CF">
              <w:rPr>
                <w:b/>
                <w:color w:val="auto"/>
                <w:sz w:val="22"/>
                <w:szCs w:val="22"/>
              </w:rPr>
              <w:t xml:space="preserve"> </w:t>
            </w:r>
            <w:r w:rsidRPr="00F757CF">
              <w:rPr>
                <w:rFonts w:cs="Century Gothic"/>
                <w:sz w:val="22"/>
                <w:szCs w:val="22"/>
              </w:rPr>
              <w:t>mindful of governments´ capacity limitations and asks the Board to facilitate simplification of the process for providing comments to address their concerns.</w:t>
            </w:r>
          </w:p>
        </w:tc>
        <w:tc>
          <w:tcPr>
            <w:tcW w:w="2551"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23F9A7AF" w14:textId="77777777" w:rsidR="0087096F" w:rsidRDefault="0087096F" w:rsidP="005B6C2C">
            <w:pPr>
              <w:rPr>
                <w:rFonts w:ascii="Calibri" w:hAnsi="Calibri"/>
                <w:sz w:val="22"/>
                <w:szCs w:val="22"/>
              </w:rPr>
            </w:pPr>
          </w:p>
          <w:p w14:paraId="28430843" w14:textId="77777777" w:rsidR="004F3B5A" w:rsidRDefault="004F3B5A" w:rsidP="005B6C2C">
            <w:pPr>
              <w:rPr>
                <w:rFonts w:ascii="Calibri" w:hAnsi="Calibri"/>
                <w:sz w:val="22"/>
                <w:szCs w:val="22"/>
              </w:rPr>
            </w:pPr>
          </w:p>
          <w:p w14:paraId="08BBBBAD" w14:textId="3AE25F57" w:rsidR="0087096F" w:rsidRPr="00F757CF" w:rsidRDefault="0087096F" w:rsidP="005B6C2C">
            <w:pPr>
              <w:rPr>
                <w:rFonts w:ascii="Calibri" w:hAnsi="Calibri"/>
                <w:sz w:val="22"/>
                <w:szCs w:val="22"/>
              </w:rPr>
            </w:pPr>
            <w:r>
              <w:rPr>
                <w:rFonts w:ascii="Calibri" w:hAnsi="Calibri"/>
                <w:sz w:val="22"/>
                <w:szCs w:val="22"/>
              </w:rPr>
              <w:t>Yes</w:t>
            </w:r>
          </w:p>
        </w:tc>
        <w:tc>
          <w:tcPr>
            <w:tcW w:w="2864"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0D54F8BC" w14:textId="77777777" w:rsidR="004F3B5A" w:rsidRPr="00A72B1A" w:rsidRDefault="004F3B5A" w:rsidP="004F3B5A">
            <w:pPr>
              <w:rPr>
                <w:rFonts w:ascii="Calibri" w:hAnsi="Calibri"/>
                <w:iCs/>
                <w:sz w:val="22"/>
                <w:szCs w:val="22"/>
              </w:rPr>
            </w:pPr>
            <w:r w:rsidRPr="00A72B1A">
              <w:rPr>
                <w:rFonts w:ascii="Calibri" w:hAnsi="Calibri"/>
                <w:iCs/>
                <w:sz w:val="22"/>
                <w:szCs w:val="22"/>
              </w:rPr>
              <w:t xml:space="preserve">Existing: new gTLD Policy (see </w:t>
            </w:r>
            <w:hyperlink r:id="rId19" w:history="1">
              <w:r w:rsidRPr="00A72B1A">
                <w:rPr>
                  <w:rStyle w:val="Hyperlink"/>
                  <w:rFonts w:ascii="Calibri" w:hAnsi="Calibri"/>
                  <w:iCs/>
                  <w:sz w:val="22"/>
                  <w:szCs w:val="22"/>
                </w:rPr>
                <w:t>http://gnso.icann.org/en/group-activities/inactive/2007/new-gtld-intro</w:t>
              </w:r>
            </w:hyperlink>
            <w:r w:rsidRPr="00A72B1A">
              <w:rPr>
                <w:rFonts w:ascii="Calibri" w:hAnsi="Calibri"/>
                <w:iCs/>
                <w:sz w:val="22"/>
                <w:szCs w:val="22"/>
              </w:rPr>
              <w:t>)</w:t>
            </w:r>
          </w:p>
          <w:p w14:paraId="0FD6F77A" w14:textId="77777777" w:rsidR="004F3B5A" w:rsidRPr="00A72B1A" w:rsidRDefault="004F3B5A" w:rsidP="004F3B5A">
            <w:pPr>
              <w:rPr>
                <w:rFonts w:ascii="Calibri" w:hAnsi="Calibri"/>
                <w:iCs/>
                <w:sz w:val="22"/>
                <w:szCs w:val="22"/>
              </w:rPr>
            </w:pPr>
          </w:p>
          <w:p w14:paraId="251B8642" w14:textId="2521B82C" w:rsidR="0087096F" w:rsidRPr="00F757CF" w:rsidRDefault="004F3B5A" w:rsidP="00AB1BA2">
            <w:pPr>
              <w:rPr>
                <w:rFonts w:ascii="Calibri" w:hAnsi="Calibri"/>
                <w:sz w:val="22"/>
                <w:szCs w:val="22"/>
              </w:rPr>
            </w:pPr>
            <w:r w:rsidRPr="00A72B1A">
              <w:rPr>
                <w:rFonts w:ascii="Calibri" w:hAnsi="Calibri"/>
                <w:iCs/>
                <w:sz w:val="22"/>
                <w:szCs w:val="22"/>
              </w:rPr>
              <w:t xml:space="preserve">New gTLD Subsequent Rounds </w:t>
            </w:r>
            <w:r>
              <w:rPr>
                <w:rFonts w:ascii="Calibri" w:hAnsi="Calibri"/>
                <w:iCs/>
                <w:sz w:val="22"/>
                <w:szCs w:val="22"/>
              </w:rPr>
              <w:t>Final Issue Report (</w:t>
            </w:r>
            <w:hyperlink r:id="rId20" w:history="1">
              <w:r w:rsidR="00AB1BA2" w:rsidRPr="00CF6027">
                <w:rPr>
                  <w:rStyle w:val="Hyperlink"/>
                  <w:rFonts w:ascii="Calibri" w:hAnsi="Calibri"/>
                  <w:iCs/>
                  <w:sz w:val="22"/>
                  <w:szCs w:val="22"/>
                </w:rPr>
                <w:t>http://gnso.icann.org/en/issues/new-gtlds/subsequent-procedures-final-issue-</w:t>
              </w:r>
              <w:r w:rsidR="00AB1BA2" w:rsidRPr="00CF6027">
                <w:rPr>
                  <w:rStyle w:val="Hyperlink"/>
                  <w:rFonts w:ascii="Calibri" w:hAnsi="Calibri"/>
                  <w:iCs/>
                  <w:sz w:val="22"/>
                  <w:szCs w:val="22"/>
                </w:rPr>
                <w:lastRenderedPageBreak/>
                <w:t>04dec15-en.pdf</w:t>
              </w:r>
            </w:hyperlink>
            <w:r>
              <w:rPr>
                <w:rFonts w:ascii="Calibri" w:hAnsi="Calibri"/>
                <w:iCs/>
                <w:sz w:val="22"/>
                <w:szCs w:val="22"/>
              </w:rPr>
              <w:t>)</w:t>
            </w:r>
          </w:p>
        </w:tc>
        <w:tc>
          <w:tcPr>
            <w:tcW w:w="3230"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2BFA6479" w14:textId="0CDEEB08" w:rsidR="0087096F" w:rsidRPr="00F757CF" w:rsidRDefault="0087096F" w:rsidP="005B6C2C">
            <w:pPr>
              <w:rPr>
                <w:rFonts w:ascii="Calibri" w:hAnsi="Calibri"/>
                <w:sz w:val="22"/>
                <w:szCs w:val="22"/>
              </w:rPr>
            </w:pPr>
            <w:r>
              <w:rPr>
                <w:rFonts w:ascii="Calibri" w:hAnsi="Calibri"/>
                <w:sz w:val="22"/>
                <w:szCs w:val="22"/>
              </w:rPr>
              <w:lastRenderedPageBreak/>
              <w:t xml:space="preserve">The GNSO is fully aware of the pressing workload </w:t>
            </w:r>
            <w:proofErr w:type="gramStart"/>
            <w:r>
              <w:rPr>
                <w:rFonts w:ascii="Calibri" w:hAnsi="Calibri"/>
                <w:sz w:val="22"/>
                <w:szCs w:val="22"/>
              </w:rPr>
              <w:t>considerations which</w:t>
            </w:r>
            <w:proofErr w:type="gramEnd"/>
            <w:r>
              <w:rPr>
                <w:rFonts w:ascii="Calibri" w:hAnsi="Calibri"/>
                <w:sz w:val="22"/>
                <w:szCs w:val="22"/>
              </w:rPr>
              <w:t xml:space="preserve"> are besetting all volunteers, and notes the concerns expressed by GAC members. </w:t>
            </w:r>
          </w:p>
        </w:tc>
      </w:tr>
      <w:tr w:rsidR="0087096F" w:rsidRPr="00F757CF" w14:paraId="0A91B7BE" w14:textId="77777777" w:rsidTr="004443BD">
        <w:trPr>
          <w:trHeight w:val="3267"/>
        </w:trPr>
        <w:tc>
          <w:tcPr>
            <w:tcW w:w="1557"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4671F0A2" w14:textId="77777777" w:rsidR="0087096F" w:rsidRPr="00F757CF" w:rsidRDefault="0087096F" w:rsidP="007410AF">
            <w:pPr>
              <w:pStyle w:val="Default"/>
              <w:rPr>
                <w:b/>
                <w:bCs/>
                <w:sz w:val="22"/>
                <w:szCs w:val="22"/>
              </w:rPr>
            </w:pPr>
          </w:p>
        </w:tc>
        <w:tc>
          <w:tcPr>
            <w:tcW w:w="2835"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1342BD62" w14:textId="77777777" w:rsidR="0087096F" w:rsidRPr="00F757CF" w:rsidRDefault="0087096F" w:rsidP="00F757CF">
            <w:pPr>
              <w:pStyle w:val="Default"/>
              <w:keepNext w:val="0"/>
              <w:widowControl/>
              <w:numPr>
                <w:ilvl w:val="0"/>
                <w:numId w:val="7"/>
              </w:numPr>
              <w:pBdr>
                <w:top w:val="none" w:sz="0" w:space="0" w:color="auto"/>
                <w:left w:val="none" w:sz="0" w:space="0" w:color="auto"/>
                <w:bottom w:val="none" w:sz="0" w:space="0" w:color="auto"/>
                <w:right w:val="none" w:sz="0" w:space="0" w:color="auto"/>
              </w:pBdr>
              <w:shd w:val="clear" w:color="auto" w:fill="auto"/>
              <w:autoSpaceDE w:val="0"/>
              <w:autoSpaceDN w:val="0"/>
              <w:adjustRightInd w:val="0"/>
              <w:spacing w:after="120"/>
              <w:rPr>
                <w:b/>
                <w:color w:val="auto"/>
                <w:sz w:val="22"/>
                <w:szCs w:val="22"/>
              </w:rPr>
            </w:pPr>
            <w:r w:rsidRPr="00F757CF">
              <w:rPr>
                <w:b/>
                <w:color w:val="auto"/>
                <w:sz w:val="22"/>
                <w:szCs w:val="22"/>
              </w:rPr>
              <w:t>With respect to new requests for release, the GAC advises the Board to:</w:t>
            </w:r>
          </w:p>
          <w:p w14:paraId="0268056A" w14:textId="6A994D05" w:rsidR="0087096F" w:rsidRPr="00F757CF" w:rsidRDefault="0087096F" w:rsidP="00F757CF">
            <w:pPr>
              <w:pStyle w:val="Default"/>
              <w:keepNext w:val="0"/>
              <w:widowControl/>
              <w:numPr>
                <w:ilvl w:val="2"/>
                <w:numId w:val="7"/>
              </w:numPr>
              <w:pBdr>
                <w:top w:val="none" w:sz="0" w:space="0" w:color="auto"/>
                <w:left w:val="none" w:sz="0" w:space="0" w:color="auto"/>
                <w:bottom w:val="none" w:sz="0" w:space="0" w:color="auto"/>
                <w:right w:val="none" w:sz="0" w:space="0" w:color="auto"/>
              </w:pBdr>
              <w:shd w:val="clear" w:color="auto" w:fill="auto"/>
              <w:autoSpaceDE w:val="0"/>
              <w:autoSpaceDN w:val="0"/>
              <w:adjustRightInd w:val="0"/>
              <w:spacing w:after="120"/>
              <w:ind w:left="379" w:hanging="270"/>
              <w:rPr>
                <w:b/>
                <w:color w:val="auto"/>
                <w:sz w:val="22"/>
                <w:szCs w:val="22"/>
              </w:rPr>
            </w:pPr>
            <w:proofErr w:type="gramStart"/>
            <w:r w:rsidRPr="00F757CF">
              <w:rPr>
                <w:rFonts w:cs="Century Gothic"/>
                <w:sz w:val="22"/>
                <w:szCs w:val="22"/>
              </w:rPr>
              <w:t>task</w:t>
            </w:r>
            <w:proofErr w:type="gramEnd"/>
            <w:r w:rsidRPr="00F757CF">
              <w:rPr>
                <w:rFonts w:cs="Century Gothic"/>
                <w:sz w:val="22"/>
                <w:szCs w:val="22"/>
              </w:rPr>
              <w:t xml:space="preserve"> ICANN to work with the GAC Secretariat to address the technical issues with comment forms and in the interim</w:t>
            </w:r>
          </w:p>
          <w:p w14:paraId="1C294E98" w14:textId="3C1857EF" w:rsidR="0087096F" w:rsidRPr="00F757CF" w:rsidRDefault="0087096F" w:rsidP="00F757CF">
            <w:pPr>
              <w:pStyle w:val="Default"/>
              <w:keepNext w:val="0"/>
              <w:widowControl/>
              <w:numPr>
                <w:ilvl w:val="2"/>
                <w:numId w:val="7"/>
              </w:numPr>
              <w:pBdr>
                <w:top w:val="none" w:sz="0" w:space="0" w:color="auto"/>
                <w:left w:val="none" w:sz="0" w:space="0" w:color="auto"/>
                <w:bottom w:val="none" w:sz="0" w:space="0" w:color="auto"/>
                <w:right w:val="none" w:sz="0" w:space="0" w:color="auto"/>
              </w:pBdr>
              <w:shd w:val="clear" w:color="auto" w:fill="auto"/>
              <w:autoSpaceDE w:val="0"/>
              <w:autoSpaceDN w:val="0"/>
              <w:adjustRightInd w:val="0"/>
              <w:spacing w:after="120"/>
              <w:ind w:left="379"/>
              <w:rPr>
                <w:b/>
                <w:color w:val="auto"/>
                <w:sz w:val="22"/>
                <w:szCs w:val="22"/>
              </w:rPr>
            </w:pPr>
            <w:proofErr w:type="gramStart"/>
            <w:r w:rsidRPr="00F757CF">
              <w:rPr>
                <w:rFonts w:cs="Century Gothic"/>
                <w:sz w:val="22"/>
                <w:szCs w:val="22"/>
              </w:rPr>
              <w:t>offer</w:t>
            </w:r>
            <w:proofErr w:type="gramEnd"/>
            <w:r w:rsidRPr="00F757CF">
              <w:rPr>
                <w:rFonts w:cs="Century Gothic"/>
                <w:sz w:val="22"/>
                <w:szCs w:val="22"/>
              </w:rPr>
              <w:t xml:space="preserve"> alternative means for comments. </w:t>
            </w:r>
          </w:p>
        </w:tc>
        <w:tc>
          <w:tcPr>
            <w:tcW w:w="2551"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77B8EB97" w14:textId="526917E0" w:rsidR="0087096F" w:rsidRPr="00F757CF" w:rsidRDefault="0087096F" w:rsidP="005B6C2C">
            <w:pPr>
              <w:rPr>
                <w:rFonts w:ascii="Calibri" w:hAnsi="Calibri"/>
                <w:sz w:val="22"/>
                <w:szCs w:val="22"/>
              </w:rPr>
            </w:pPr>
            <w:r>
              <w:rPr>
                <w:rFonts w:ascii="Calibri" w:hAnsi="Calibri"/>
                <w:sz w:val="22"/>
                <w:szCs w:val="22"/>
              </w:rPr>
              <w:t xml:space="preserve"> Yes</w:t>
            </w:r>
          </w:p>
        </w:tc>
        <w:tc>
          <w:tcPr>
            <w:tcW w:w="2864"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09F381A9" w14:textId="77777777" w:rsidR="004F3B5A" w:rsidRPr="00A72B1A" w:rsidRDefault="004F3B5A" w:rsidP="004F3B5A">
            <w:pPr>
              <w:rPr>
                <w:rFonts w:ascii="Calibri" w:hAnsi="Calibri"/>
                <w:iCs/>
                <w:sz w:val="22"/>
                <w:szCs w:val="22"/>
              </w:rPr>
            </w:pPr>
            <w:r w:rsidRPr="00A72B1A">
              <w:rPr>
                <w:rFonts w:ascii="Calibri" w:hAnsi="Calibri"/>
                <w:iCs/>
                <w:sz w:val="22"/>
                <w:szCs w:val="22"/>
              </w:rPr>
              <w:t xml:space="preserve">Existing: new gTLD Policy (see </w:t>
            </w:r>
            <w:hyperlink r:id="rId21" w:history="1">
              <w:r w:rsidRPr="00A72B1A">
                <w:rPr>
                  <w:rStyle w:val="Hyperlink"/>
                  <w:rFonts w:ascii="Calibri" w:hAnsi="Calibri"/>
                  <w:iCs/>
                  <w:sz w:val="22"/>
                  <w:szCs w:val="22"/>
                </w:rPr>
                <w:t>http://gnso.icann.org/en/group-activities/inactive/2007/new-gtld-intro</w:t>
              </w:r>
            </w:hyperlink>
            <w:r w:rsidRPr="00A72B1A">
              <w:rPr>
                <w:rFonts w:ascii="Calibri" w:hAnsi="Calibri"/>
                <w:iCs/>
                <w:sz w:val="22"/>
                <w:szCs w:val="22"/>
              </w:rPr>
              <w:t>)</w:t>
            </w:r>
          </w:p>
          <w:p w14:paraId="5DC1E3DE" w14:textId="77777777" w:rsidR="004F3B5A" w:rsidRPr="00A72B1A" w:rsidRDefault="004F3B5A" w:rsidP="004F3B5A">
            <w:pPr>
              <w:rPr>
                <w:rFonts w:ascii="Calibri" w:hAnsi="Calibri"/>
                <w:iCs/>
                <w:sz w:val="22"/>
                <w:szCs w:val="22"/>
              </w:rPr>
            </w:pPr>
          </w:p>
          <w:p w14:paraId="0C32FFE9" w14:textId="5B67257C" w:rsidR="0087096F" w:rsidRPr="00F757CF" w:rsidRDefault="004F3B5A" w:rsidP="00AB1BA2">
            <w:pPr>
              <w:rPr>
                <w:rFonts w:ascii="Calibri" w:hAnsi="Calibri"/>
                <w:sz w:val="22"/>
                <w:szCs w:val="22"/>
              </w:rPr>
            </w:pPr>
            <w:r w:rsidRPr="00A72B1A">
              <w:rPr>
                <w:rFonts w:ascii="Calibri" w:hAnsi="Calibri"/>
                <w:iCs/>
                <w:sz w:val="22"/>
                <w:szCs w:val="22"/>
              </w:rPr>
              <w:t xml:space="preserve">New gTLD Subsequent Rounds </w:t>
            </w:r>
            <w:r>
              <w:rPr>
                <w:rFonts w:ascii="Calibri" w:hAnsi="Calibri"/>
                <w:iCs/>
                <w:sz w:val="22"/>
                <w:szCs w:val="22"/>
              </w:rPr>
              <w:t>Final Issue Report (</w:t>
            </w:r>
            <w:hyperlink r:id="rId22" w:history="1">
              <w:r w:rsidR="00AB1BA2" w:rsidRPr="00CF6027">
                <w:rPr>
                  <w:rStyle w:val="Hyperlink"/>
                  <w:rFonts w:ascii="Calibri" w:hAnsi="Calibri"/>
                  <w:iCs/>
                  <w:sz w:val="22"/>
                  <w:szCs w:val="22"/>
                </w:rPr>
                <w:t>http://gnso.icann.org/en/issues/new-gtlds/subsequent-procedures-final-issue-04dec15-en.pdf</w:t>
              </w:r>
            </w:hyperlink>
            <w:bookmarkStart w:id="6" w:name="_GoBack"/>
            <w:bookmarkEnd w:id="6"/>
            <w:r>
              <w:rPr>
                <w:rFonts w:ascii="Calibri" w:hAnsi="Calibri"/>
                <w:iCs/>
                <w:sz w:val="22"/>
                <w:szCs w:val="22"/>
              </w:rPr>
              <w:t>)</w:t>
            </w:r>
          </w:p>
        </w:tc>
        <w:tc>
          <w:tcPr>
            <w:tcW w:w="3230"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1B905175" w14:textId="77777777" w:rsidR="0087096F" w:rsidRPr="00F757CF" w:rsidRDefault="0087096F" w:rsidP="005B6C2C">
            <w:pPr>
              <w:rPr>
                <w:rFonts w:ascii="Calibri" w:hAnsi="Calibri"/>
                <w:sz w:val="22"/>
                <w:szCs w:val="22"/>
              </w:rPr>
            </w:pPr>
          </w:p>
        </w:tc>
      </w:tr>
      <w:tr w:rsidR="0087096F" w:rsidRPr="00F757CF" w14:paraId="4CEC8F40" w14:textId="77777777" w:rsidTr="00AD5C5B">
        <w:trPr>
          <w:trHeight w:val="1962"/>
        </w:trPr>
        <w:tc>
          <w:tcPr>
            <w:tcW w:w="1557"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7550A29A" w14:textId="058B7E2B" w:rsidR="0087096F" w:rsidRPr="00F757CF" w:rsidRDefault="0087096F" w:rsidP="007410AF">
            <w:pPr>
              <w:pStyle w:val="Default"/>
              <w:rPr>
                <w:b/>
                <w:bCs/>
                <w:sz w:val="22"/>
                <w:szCs w:val="22"/>
              </w:rPr>
            </w:pPr>
            <w:r w:rsidRPr="00F757CF">
              <w:rPr>
                <w:b/>
                <w:bCs/>
                <w:sz w:val="22"/>
                <w:szCs w:val="22"/>
              </w:rPr>
              <w:lastRenderedPageBreak/>
              <w:t>6. Visas</w:t>
            </w:r>
          </w:p>
        </w:tc>
        <w:tc>
          <w:tcPr>
            <w:tcW w:w="2835"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317AF68A" w14:textId="5373D810" w:rsidR="0087096F" w:rsidRPr="00F757CF" w:rsidRDefault="0087096F" w:rsidP="00F757CF">
            <w:pPr>
              <w:pStyle w:val="Default"/>
              <w:keepNext w:val="0"/>
              <w:widowControl/>
              <w:pBdr>
                <w:top w:val="none" w:sz="0" w:space="0" w:color="auto"/>
                <w:left w:val="none" w:sz="0" w:space="0" w:color="auto"/>
                <w:bottom w:val="none" w:sz="0" w:space="0" w:color="auto"/>
                <w:right w:val="none" w:sz="0" w:space="0" w:color="auto"/>
              </w:pBdr>
              <w:shd w:val="clear" w:color="auto" w:fill="auto"/>
              <w:autoSpaceDE w:val="0"/>
              <w:autoSpaceDN w:val="0"/>
              <w:adjustRightInd w:val="0"/>
              <w:spacing w:after="120"/>
              <w:rPr>
                <w:b/>
                <w:color w:val="auto"/>
                <w:sz w:val="22"/>
                <w:szCs w:val="22"/>
              </w:rPr>
            </w:pPr>
            <w:r w:rsidRPr="00F757CF">
              <w:rPr>
                <w:sz w:val="22"/>
                <w:szCs w:val="22"/>
              </w:rPr>
              <w:t>The GAC notes that a number of GAC Representatives had difficulties in obtaining visas for this meeting and some were unable to attend in person for this reason, thereby excluding some Representatives from the full range of GAC work. This has also been an issue at previous meetings. There are particular issues for government representatives in obtaining visas where a letter of invitation is from ICANN rather than an agency of the government of the country hosting the meeting.</w:t>
            </w:r>
          </w:p>
        </w:tc>
        <w:tc>
          <w:tcPr>
            <w:tcW w:w="2551"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5550EB11" w14:textId="76AD19F6" w:rsidR="0087096F" w:rsidRPr="00F757CF" w:rsidRDefault="004F3B5A" w:rsidP="005B6C2C">
            <w:pPr>
              <w:rPr>
                <w:rFonts w:ascii="Calibri" w:hAnsi="Calibri"/>
                <w:sz w:val="22"/>
                <w:szCs w:val="22"/>
              </w:rPr>
            </w:pPr>
            <w:r>
              <w:rPr>
                <w:rFonts w:ascii="Calibri" w:hAnsi="Calibri"/>
                <w:sz w:val="22"/>
                <w:szCs w:val="22"/>
              </w:rPr>
              <w:t>No</w:t>
            </w:r>
          </w:p>
        </w:tc>
        <w:tc>
          <w:tcPr>
            <w:tcW w:w="2864"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1C56CA56" w14:textId="69C9E707" w:rsidR="0087096F" w:rsidRPr="00F757CF" w:rsidRDefault="004F3B5A" w:rsidP="005B6C2C">
            <w:pPr>
              <w:rPr>
                <w:rFonts w:ascii="Calibri" w:hAnsi="Calibri"/>
                <w:sz w:val="22"/>
                <w:szCs w:val="22"/>
              </w:rPr>
            </w:pPr>
            <w:r>
              <w:rPr>
                <w:rFonts w:ascii="Calibri" w:hAnsi="Calibri"/>
                <w:sz w:val="22"/>
                <w:szCs w:val="22"/>
              </w:rPr>
              <w:t>N/A</w:t>
            </w:r>
          </w:p>
        </w:tc>
        <w:tc>
          <w:tcPr>
            <w:tcW w:w="3230"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489D12F1" w14:textId="77777777" w:rsidR="0087096F" w:rsidRPr="00F757CF" w:rsidRDefault="0087096F" w:rsidP="005B6C2C">
            <w:pPr>
              <w:rPr>
                <w:rFonts w:ascii="Calibri" w:hAnsi="Calibri"/>
                <w:sz w:val="22"/>
                <w:szCs w:val="22"/>
              </w:rPr>
            </w:pPr>
          </w:p>
        </w:tc>
      </w:tr>
      <w:tr w:rsidR="0087096F" w:rsidRPr="00F757CF" w14:paraId="4AA84439" w14:textId="77777777" w:rsidTr="00AD5C5B">
        <w:trPr>
          <w:trHeight w:val="23"/>
        </w:trPr>
        <w:tc>
          <w:tcPr>
            <w:tcW w:w="1557"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4F1C7A3C" w14:textId="77777777" w:rsidR="0087096F" w:rsidRPr="00F757CF" w:rsidRDefault="0087096F" w:rsidP="007410AF">
            <w:pPr>
              <w:pStyle w:val="Default"/>
              <w:rPr>
                <w:b/>
                <w:bCs/>
                <w:sz w:val="22"/>
                <w:szCs w:val="22"/>
              </w:rPr>
            </w:pPr>
          </w:p>
        </w:tc>
        <w:tc>
          <w:tcPr>
            <w:tcW w:w="2835"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2A6828F9" w14:textId="78F8B13E" w:rsidR="0087096F" w:rsidRPr="00F757CF" w:rsidRDefault="0087096F" w:rsidP="00F757CF">
            <w:pPr>
              <w:pStyle w:val="Default"/>
              <w:keepNext w:val="0"/>
              <w:widowControl/>
              <w:numPr>
                <w:ilvl w:val="0"/>
                <w:numId w:val="9"/>
              </w:numPr>
              <w:pBdr>
                <w:top w:val="none" w:sz="0" w:space="0" w:color="auto"/>
                <w:left w:val="none" w:sz="0" w:space="0" w:color="auto"/>
                <w:bottom w:val="none" w:sz="0" w:space="0" w:color="auto"/>
                <w:right w:val="none" w:sz="0" w:space="0" w:color="auto"/>
              </w:pBdr>
              <w:shd w:val="clear" w:color="auto" w:fill="auto"/>
              <w:autoSpaceDE w:val="0"/>
              <w:autoSpaceDN w:val="0"/>
              <w:adjustRightInd w:val="0"/>
              <w:spacing w:after="120"/>
              <w:rPr>
                <w:b/>
                <w:color w:val="auto"/>
                <w:sz w:val="22"/>
                <w:szCs w:val="22"/>
              </w:rPr>
            </w:pPr>
            <w:r w:rsidRPr="00F757CF">
              <w:rPr>
                <w:b/>
                <w:color w:val="auto"/>
                <w:sz w:val="22"/>
                <w:szCs w:val="22"/>
              </w:rPr>
              <w:t>The GAC advises the Board that:</w:t>
            </w:r>
          </w:p>
          <w:p w14:paraId="128A3B66" w14:textId="7CA0B7F4" w:rsidR="0087096F" w:rsidRPr="00F757CF" w:rsidRDefault="0087096F" w:rsidP="00F757CF">
            <w:pPr>
              <w:pStyle w:val="Default"/>
              <w:keepNext w:val="0"/>
              <w:widowControl/>
              <w:pBdr>
                <w:top w:val="none" w:sz="0" w:space="0" w:color="auto"/>
                <w:left w:val="none" w:sz="0" w:space="0" w:color="auto"/>
                <w:bottom w:val="none" w:sz="0" w:space="0" w:color="auto"/>
                <w:right w:val="none" w:sz="0" w:space="0" w:color="auto"/>
              </w:pBdr>
              <w:shd w:val="clear" w:color="auto" w:fill="auto"/>
              <w:autoSpaceDE w:val="0"/>
              <w:autoSpaceDN w:val="0"/>
              <w:adjustRightInd w:val="0"/>
              <w:spacing w:after="120"/>
              <w:rPr>
                <w:sz w:val="22"/>
                <w:szCs w:val="22"/>
              </w:rPr>
            </w:pPr>
            <w:proofErr w:type="spellStart"/>
            <w:r w:rsidRPr="00F757CF">
              <w:rPr>
                <w:color w:val="auto"/>
                <w:sz w:val="22"/>
                <w:szCs w:val="22"/>
              </w:rPr>
              <w:t>i</w:t>
            </w:r>
            <w:proofErr w:type="spellEnd"/>
            <w:r w:rsidRPr="00F757CF">
              <w:rPr>
                <w:color w:val="auto"/>
                <w:sz w:val="22"/>
                <w:szCs w:val="22"/>
              </w:rPr>
              <w:t xml:space="preserve">. </w:t>
            </w:r>
            <w:proofErr w:type="gramStart"/>
            <w:r w:rsidRPr="00F757CF">
              <w:rPr>
                <w:color w:val="auto"/>
                <w:sz w:val="22"/>
                <w:szCs w:val="22"/>
              </w:rPr>
              <w:t>it</w:t>
            </w:r>
            <w:proofErr w:type="gramEnd"/>
            <w:r w:rsidRPr="00F757CF">
              <w:rPr>
                <w:b/>
                <w:color w:val="auto"/>
                <w:sz w:val="22"/>
                <w:szCs w:val="22"/>
              </w:rPr>
              <w:t xml:space="preserve"> </w:t>
            </w:r>
            <w:r w:rsidRPr="00F757CF">
              <w:rPr>
                <w:sz w:val="22"/>
                <w:szCs w:val="22"/>
              </w:rPr>
              <w:t xml:space="preserve">should investigate options for </w:t>
            </w:r>
            <w:proofErr w:type="spellStart"/>
            <w:r w:rsidRPr="00F757CF">
              <w:rPr>
                <w:sz w:val="22"/>
                <w:szCs w:val="22"/>
              </w:rPr>
              <w:t>optimising</w:t>
            </w:r>
            <w:proofErr w:type="spellEnd"/>
            <w:r w:rsidRPr="00F757CF">
              <w:rPr>
                <w:sz w:val="22"/>
                <w:szCs w:val="22"/>
              </w:rPr>
              <w:t xml:space="preserve"> visa approval </w:t>
            </w:r>
            <w:r w:rsidRPr="00F757CF">
              <w:rPr>
                <w:sz w:val="22"/>
                <w:szCs w:val="22"/>
              </w:rPr>
              <w:lastRenderedPageBreak/>
              <w:t>procedures, including appropriate liaison in advance with the national government of the country hosting the meeting; and that the GAC is available to assist in this regard.</w:t>
            </w:r>
          </w:p>
        </w:tc>
        <w:tc>
          <w:tcPr>
            <w:tcW w:w="2551"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5C15653C" w14:textId="4CB812DD" w:rsidR="0087096F" w:rsidRPr="00F757CF" w:rsidRDefault="0087096F" w:rsidP="004F3B5A">
            <w:pPr>
              <w:rPr>
                <w:rFonts w:ascii="Calibri" w:hAnsi="Calibri"/>
                <w:sz w:val="22"/>
                <w:szCs w:val="22"/>
              </w:rPr>
            </w:pPr>
            <w:r>
              <w:rPr>
                <w:rFonts w:ascii="Calibri" w:hAnsi="Calibri"/>
                <w:sz w:val="22"/>
                <w:szCs w:val="22"/>
              </w:rPr>
              <w:lastRenderedPageBreak/>
              <w:t xml:space="preserve">No.  </w:t>
            </w:r>
          </w:p>
        </w:tc>
        <w:tc>
          <w:tcPr>
            <w:tcW w:w="2864"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7326DA1C" w14:textId="6D0A2040" w:rsidR="0087096F" w:rsidRDefault="0087096F" w:rsidP="00AD5C5B">
            <w:pPr>
              <w:spacing w:before="100" w:beforeAutospacing="1" w:after="100" w:afterAutospacing="1"/>
              <w:rPr>
                <w:color w:val="1F497D"/>
              </w:rPr>
            </w:pPr>
            <w:r w:rsidRPr="00AD5C5B">
              <w:rPr>
                <w:rFonts w:ascii="Calibri" w:hAnsi="Calibri"/>
                <w:color w:val="000000" w:themeColor="text1"/>
                <w:sz w:val="22"/>
                <w:szCs w:val="22"/>
              </w:rPr>
              <w:t xml:space="preserve">Please note </w:t>
            </w:r>
            <w:r w:rsidR="00AD5C5B" w:rsidRPr="00AD5C5B">
              <w:rPr>
                <w:rFonts w:ascii="Calibri" w:hAnsi="Calibri"/>
                <w:color w:val="000000" w:themeColor="text1"/>
                <w:sz w:val="22"/>
                <w:szCs w:val="22"/>
              </w:rPr>
              <w:t xml:space="preserve">that the </w:t>
            </w:r>
            <w:r w:rsidRPr="00AD5C5B">
              <w:rPr>
                <w:rFonts w:ascii="Calibri" w:hAnsi="Calibri"/>
                <w:color w:val="000000" w:themeColor="text1"/>
                <w:sz w:val="22"/>
                <w:szCs w:val="22"/>
              </w:rPr>
              <w:t xml:space="preserve">meeting </w:t>
            </w:r>
            <w:proofErr w:type="gramStart"/>
            <w:r w:rsidRPr="00AD5C5B">
              <w:rPr>
                <w:rFonts w:ascii="Calibri" w:hAnsi="Calibri"/>
                <w:color w:val="000000" w:themeColor="text1"/>
                <w:sz w:val="22"/>
                <w:szCs w:val="22"/>
              </w:rPr>
              <w:t>strategy working</w:t>
            </w:r>
            <w:proofErr w:type="gramEnd"/>
            <w:r w:rsidRPr="00AD5C5B">
              <w:rPr>
                <w:rFonts w:ascii="Calibri" w:hAnsi="Calibri"/>
                <w:color w:val="000000" w:themeColor="text1"/>
                <w:sz w:val="22"/>
                <w:szCs w:val="22"/>
              </w:rPr>
              <w:t xml:space="preserve"> group</w:t>
            </w:r>
            <w:r w:rsidR="00AD5C5B" w:rsidRPr="00AD5C5B">
              <w:rPr>
                <w:rFonts w:ascii="Calibri" w:hAnsi="Calibri"/>
                <w:color w:val="000000" w:themeColor="text1"/>
                <w:sz w:val="22"/>
                <w:szCs w:val="22"/>
              </w:rPr>
              <w:t xml:space="preserve"> addressed the same issue in sections IX and XII of its </w:t>
            </w:r>
            <w:r w:rsidR="00AD5C5B" w:rsidRPr="00AD5C5B">
              <w:rPr>
                <w:rFonts w:ascii="Calibri" w:hAnsi="Calibri"/>
                <w:color w:val="000000" w:themeColor="text1"/>
                <w:sz w:val="22"/>
                <w:szCs w:val="22"/>
              </w:rPr>
              <w:lastRenderedPageBreak/>
              <w:t xml:space="preserve">report (see </w:t>
            </w:r>
            <w:hyperlink r:id="rId23" w:history="1">
              <w:r w:rsidR="00AD5C5B">
                <w:rPr>
                  <w:rStyle w:val="Hyperlink"/>
                  <w:rFonts w:ascii="Calibri" w:hAnsi="Calibri"/>
                  <w:sz w:val="22"/>
                  <w:szCs w:val="22"/>
                </w:rPr>
                <w:t>https://www.icann.org/en/system/files/files/recommendations-25feb14-en.pdf</w:t>
              </w:r>
            </w:hyperlink>
            <w:r w:rsidR="00AD5C5B">
              <w:rPr>
                <w:rFonts w:ascii="Calibri" w:hAnsi="Calibri"/>
                <w:color w:val="1F497D"/>
                <w:sz w:val="22"/>
                <w:szCs w:val="22"/>
              </w:rPr>
              <w:t xml:space="preserve">). </w:t>
            </w:r>
          </w:p>
          <w:p w14:paraId="3BD99CF1" w14:textId="2DDEF280" w:rsidR="0087096F" w:rsidRPr="00F757CF" w:rsidRDefault="0087096F" w:rsidP="00AD5C5B">
            <w:pPr>
              <w:spacing w:before="100" w:beforeAutospacing="1" w:after="100" w:afterAutospacing="1"/>
              <w:rPr>
                <w:rFonts w:ascii="Calibri" w:hAnsi="Calibri"/>
                <w:sz w:val="22"/>
                <w:szCs w:val="22"/>
              </w:rPr>
            </w:pPr>
          </w:p>
        </w:tc>
        <w:tc>
          <w:tcPr>
            <w:tcW w:w="3230"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2666A3D7" w14:textId="4DA55839" w:rsidR="0087096F" w:rsidRPr="00F757CF" w:rsidRDefault="004F3B5A" w:rsidP="005B6C2C">
            <w:pPr>
              <w:rPr>
                <w:rFonts w:ascii="Calibri" w:hAnsi="Calibri"/>
                <w:sz w:val="22"/>
                <w:szCs w:val="22"/>
              </w:rPr>
            </w:pPr>
            <w:r>
              <w:rPr>
                <w:rFonts w:ascii="Calibri" w:hAnsi="Calibri"/>
                <w:sz w:val="22"/>
                <w:szCs w:val="22"/>
              </w:rPr>
              <w:lastRenderedPageBreak/>
              <w:t xml:space="preserve">The GNSO would assure the GAC that its members have similar if not worse problems getting visas, and that this matter has been </w:t>
            </w:r>
            <w:r>
              <w:rPr>
                <w:rFonts w:ascii="Calibri" w:hAnsi="Calibri"/>
                <w:sz w:val="22"/>
                <w:szCs w:val="22"/>
              </w:rPr>
              <w:lastRenderedPageBreak/>
              <w:t>raised as a problem in our outreach to under-represented countries.</w:t>
            </w:r>
          </w:p>
        </w:tc>
      </w:tr>
    </w:tbl>
    <w:p w14:paraId="6FCB16E3" w14:textId="7B93B2B7" w:rsidR="00D559F3" w:rsidRDefault="00D559F3" w:rsidP="004F3B5A">
      <w:pPr>
        <w:pageBreakBefore/>
      </w:pPr>
    </w:p>
    <w:sectPr w:rsidR="00D559F3">
      <w:footerReference w:type="even" r:id="rId24"/>
      <w:footerReference w:type="default" r:id="rId25"/>
      <w:pgSz w:w="15840" w:h="12240" w:orient="landscape"/>
      <w:pgMar w:top="1800" w:right="1440" w:bottom="1800" w:left="1440" w:header="720" w:footer="720" w:gutter="0"/>
      <w:cols w:space="720"/>
      <w:formProt w:val="0"/>
      <w:bidi/>
      <w:docGrid w:linePitch="240" w:charSpace="-6145"/>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5C2473" w14:textId="77777777" w:rsidR="004F3B5A" w:rsidRDefault="004F3B5A">
      <w:r>
        <w:separator/>
      </w:r>
    </w:p>
  </w:endnote>
  <w:endnote w:type="continuationSeparator" w:id="0">
    <w:p w14:paraId="3FD9C497" w14:textId="77777777" w:rsidR="004F3B5A" w:rsidRDefault="004F3B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Liberation Sans">
    <w:altName w:val="Arial"/>
    <w:charset w:val="00"/>
    <w:family w:val="swiss"/>
    <w:pitch w:val="variable"/>
  </w:font>
  <w:font w:name="Microsoft YaHei">
    <w:panose1 w:val="00000000000000000000"/>
    <w:charset w:val="00"/>
    <w:family w:val="roman"/>
    <w:notTrueType/>
    <w:pitch w:val="default"/>
  </w:font>
  <w:font w:name="Mangal">
    <w:panose1 w:val="00000000000000000000"/>
    <w:charset w:val="01"/>
    <w:family w:val="roman"/>
    <w:notTrueType/>
    <w:pitch w:val="variable"/>
    <w:sig w:usb0="00002000" w:usb1="00000000" w:usb2="00000000" w:usb3="00000000" w:csb0="00000000"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entury Gothic">
    <w:panose1 w:val="020B0502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800535" w14:textId="77777777" w:rsidR="004F3B5A" w:rsidRDefault="004F3B5A" w:rsidP="004443B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0EED576" w14:textId="77777777" w:rsidR="004F3B5A" w:rsidRDefault="004F3B5A" w:rsidP="00535FA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4871C" w14:textId="77777777" w:rsidR="004F3B5A" w:rsidRPr="00535FA2" w:rsidRDefault="004F3B5A" w:rsidP="004443BD">
    <w:pPr>
      <w:pStyle w:val="Footer"/>
      <w:framePr w:wrap="around" w:vAnchor="text" w:hAnchor="margin" w:xAlign="right" w:y="1"/>
      <w:rPr>
        <w:rStyle w:val="PageNumber"/>
        <w:rFonts w:ascii="Calibri" w:hAnsi="Calibri"/>
        <w:sz w:val="18"/>
        <w:szCs w:val="18"/>
      </w:rPr>
    </w:pPr>
    <w:r w:rsidRPr="00535FA2">
      <w:rPr>
        <w:rStyle w:val="PageNumber"/>
        <w:rFonts w:ascii="Calibri" w:hAnsi="Calibri"/>
        <w:sz w:val="18"/>
        <w:szCs w:val="18"/>
      </w:rPr>
      <w:fldChar w:fldCharType="begin"/>
    </w:r>
    <w:r w:rsidRPr="00535FA2">
      <w:rPr>
        <w:rStyle w:val="PageNumber"/>
        <w:rFonts w:ascii="Calibri" w:hAnsi="Calibri"/>
        <w:sz w:val="18"/>
        <w:szCs w:val="18"/>
      </w:rPr>
      <w:instrText xml:space="preserve">PAGE  </w:instrText>
    </w:r>
    <w:r w:rsidRPr="00535FA2">
      <w:rPr>
        <w:rStyle w:val="PageNumber"/>
        <w:rFonts w:ascii="Calibri" w:hAnsi="Calibri"/>
        <w:sz w:val="18"/>
        <w:szCs w:val="18"/>
      </w:rPr>
      <w:fldChar w:fldCharType="separate"/>
    </w:r>
    <w:r w:rsidR="00AB1BA2">
      <w:rPr>
        <w:rStyle w:val="PageNumber"/>
        <w:rFonts w:ascii="Calibri" w:hAnsi="Calibri"/>
        <w:noProof/>
        <w:sz w:val="18"/>
        <w:szCs w:val="18"/>
      </w:rPr>
      <w:t>14</w:t>
    </w:r>
    <w:r w:rsidRPr="00535FA2">
      <w:rPr>
        <w:rStyle w:val="PageNumber"/>
        <w:rFonts w:ascii="Calibri" w:hAnsi="Calibri"/>
        <w:sz w:val="18"/>
        <w:szCs w:val="18"/>
      </w:rPr>
      <w:fldChar w:fldCharType="end"/>
    </w:r>
  </w:p>
  <w:p w14:paraId="07D220D3" w14:textId="77777777" w:rsidR="004F3B5A" w:rsidRDefault="004F3B5A" w:rsidP="00535FA2">
    <w:pPr>
      <w:pStyle w:val="Header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BAF148" w14:textId="77777777" w:rsidR="004F3B5A" w:rsidRDefault="004F3B5A">
      <w:r>
        <w:separator/>
      </w:r>
    </w:p>
  </w:footnote>
  <w:footnote w:type="continuationSeparator" w:id="0">
    <w:p w14:paraId="0CE9A3C4" w14:textId="77777777" w:rsidR="004F3B5A" w:rsidRDefault="004F3B5A">
      <w:r>
        <w:continuationSeparator/>
      </w:r>
    </w:p>
  </w:footnote>
  <w:footnote w:id="1">
    <w:p w14:paraId="1419F463" w14:textId="77777777" w:rsidR="004F3B5A" w:rsidRDefault="004F3B5A" w:rsidP="006C0A17">
      <w:r w:rsidRPr="006C0A17">
        <w:rPr>
          <w:rFonts w:ascii="Calibri" w:hAnsi="Calibri"/>
          <w:sz w:val="20"/>
          <w:szCs w:val="20"/>
        </w:rPr>
        <w:footnoteRef/>
      </w:r>
      <w:r>
        <w:rPr>
          <w:rFonts w:ascii="Calibri" w:hAnsi="Calibri"/>
          <w:sz w:val="20"/>
          <w:szCs w:val="20"/>
          <w:vertAlign w:val="superscript"/>
        </w:rPr>
        <w:t xml:space="preserve"> </w:t>
      </w:r>
      <w:r w:rsidRPr="006C0A17">
        <w:rPr>
          <w:rFonts w:ascii="Calibri" w:hAnsi="Calibri"/>
          <w:sz w:val="20"/>
          <w:szCs w:val="20"/>
        </w:rPr>
        <w:t xml:space="preserve"> Only of “Section V of the Communiqué: GAC Advice to the ICANN Board”</w:t>
      </w:r>
    </w:p>
  </w:footnote>
  <w:footnote w:id="2">
    <w:p w14:paraId="42C1409F" w14:textId="77777777" w:rsidR="004F3B5A" w:rsidRPr="006C0A17" w:rsidRDefault="004F3B5A">
      <w:pPr>
        <w:pStyle w:val="FootnoteText"/>
        <w:rPr>
          <w:rFonts w:ascii="Calibri" w:hAnsi="Calibri"/>
          <w:sz w:val="20"/>
          <w:szCs w:val="20"/>
        </w:rPr>
      </w:pPr>
      <w:r w:rsidRPr="006C0A17">
        <w:rPr>
          <w:rStyle w:val="FootnoteReference"/>
          <w:rFonts w:ascii="Calibri" w:hAnsi="Calibri"/>
          <w:sz w:val="20"/>
          <w:szCs w:val="20"/>
        </w:rPr>
        <w:footnoteRef/>
      </w:r>
      <w:r w:rsidRPr="006C0A17">
        <w:rPr>
          <w:rFonts w:ascii="Calibri" w:hAnsi="Calibri"/>
          <w:sz w:val="20"/>
          <w:szCs w:val="20"/>
        </w:rPr>
        <w:t xml:space="preserve"> As per the ICANN Bylaws: ‘</w:t>
      </w:r>
      <w:r w:rsidRPr="006C0A17">
        <w:rPr>
          <w:rFonts w:ascii="Calibri" w:eastAsia="Times New Roman" w:hAnsi="Calibri"/>
          <w:sz w:val="20"/>
          <w:szCs w:val="20"/>
        </w:rPr>
        <w:t>There shall be a policy-development body known as the Generic Names Supporting Organization (GNSO), which shall be responsible for developing and recommending to the ICANN Board substantive policies relating to generic top-level domains.</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04229"/>
    <w:multiLevelType w:val="hybridMultilevel"/>
    <w:tmpl w:val="C950A544"/>
    <w:lvl w:ilvl="0" w:tplc="2C9CB038">
      <w:start w:val="1"/>
      <w:numFmt w:val="lowerRoman"/>
      <w:lvlText w:val="%1."/>
      <w:lvlJc w:val="left"/>
      <w:pPr>
        <w:ind w:left="720" w:hanging="720"/>
      </w:pPr>
      <w:rPr>
        <w:rFonts w:ascii="Calibri" w:hAnsi="Calibri" w:hint="default"/>
        <w:b w:val="0"/>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00D0254"/>
    <w:multiLevelType w:val="hybridMultilevel"/>
    <w:tmpl w:val="11845212"/>
    <w:lvl w:ilvl="0" w:tplc="04090019">
      <w:start w:val="1"/>
      <w:numFmt w:val="lowerLetter"/>
      <w:lvlText w:val="%1."/>
      <w:lvlJc w:val="left"/>
      <w:pPr>
        <w:ind w:left="2160" w:hanging="360"/>
      </w:pPr>
    </w:lvl>
    <w:lvl w:ilvl="1" w:tplc="04090019">
      <w:start w:val="1"/>
      <w:numFmt w:val="lowerLetter"/>
      <w:lvlText w:val="%2."/>
      <w:lvlJc w:val="left"/>
      <w:pPr>
        <w:ind w:left="2880" w:hanging="360"/>
      </w:pPr>
    </w:lvl>
    <w:lvl w:ilvl="2" w:tplc="0F2C6096">
      <w:start w:val="1"/>
      <w:numFmt w:val="lowerRoman"/>
      <w:lvlText w:val="%3."/>
      <w:lvlJc w:val="right"/>
      <w:pPr>
        <w:ind w:left="3600" w:hanging="180"/>
      </w:pPr>
      <w:rPr>
        <w:b w:val="0"/>
      </w:r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1B19570F"/>
    <w:multiLevelType w:val="hybridMultilevel"/>
    <w:tmpl w:val="F696941C"/>
    <w:lvl w:ilvl="0" w:tplc="52FCE61A">
      <w:start w:val="1"/>
      <w:numFmt w:val="lowerRoman"/>
      <w:lvlText w:val="%1."/>
      <w:lvlJc w:val="left"/>
      <w:pPr>
        <w:ind w:left="720" w:hanging="720"/>
      </w:pPr>
      <w:rPr>
        <w:rFonts w:ascii="Calibri" w:hAnsi="Calibri" w:hint="default"/>
        <w:b w:val="0"/>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ECE0F6F"/>
    <w:multiLevelType w:val="hybridMultilevel"/>
    <w:tmpl w:val="673CE672"/>
    <w:lvl w:ilvl="0" w:tplc="E2709D06">
      <w:numFmt w:val="bullet"/>
      <w:lvlText w:val=""/>
      <w:lvlJc w:val="left"/>
      <w:pPr>
        <w:ind w:left="720" w:hanging="360"/>
      </w:pPr>
      <w:rPr>
        <w:rFonts w:ascii="Symbol" w:eastAsia="Arial Unicode MS"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D055B7"/>
    <w:multiLevelType w:val="hybridMultilevel"/>
    <w:tmpl w:val="1090B4F8"/>
    <w:lvl w:ilvl="0" w:tplc="04090019">
      <w:start w:val="1"/>
      <w:numFmt w:val="lowerLetter"/>
      <w:lvlText w:val="%1."/>
      <w:lvlJc w:val="left"/>
      <w:pPr>
        <w:ind w:left="2160" w:hanging="360"/>
      </w:pPr>
    </w:lvl>
    <w:lvl w:ilvl="1" w:tplc="04090019">
      <w:start w:val="1"/>
      <w:numFmt w:val="lowerLetter"/>
      <w:lvlText w:val="%2."/>
      <w:lvlJc w:val="left"/>
      <w:pPr>
        <w:ind w:left="2880" w:hanging="360"/>
      </w:pPr>
    </w:lvl>
    <w:lvl w:ilvl="2" w:tplc="167A9790">
      <w:start w:val="1"/>
      <w:numFmt w:val="lowerRoman"/>
      <w:lvlText w:val="%3."/>
      <w:lvlJc w:val="right"/>
      <w:pPr>
        <w:ind w:left="3600" w:hanging="180"/>
      </w:pPr>
      <w:rPr>
        <w:b w:val="0"/>
      </w:r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374E5D2A"/>
    <w:multiLevelType w:val="hybridMultilevel"/>
    <w:tmpl w:val="E07C78A2"/>
    <w:lvl w:ilvl="0" w:tplc="0409000F">
      <w:start w:val="1"/>
      <w:numFmt w:val="decimal"/>
      <w:lvlText w:val="%1."/>
      <w:lvlJc w:val="left"/>
      <w:pPr>
        <w:ind w:left="1160" w:hanging="360"/>
      </w:pPr>
    </w:lvl>
    <w:lvl w:ilvl="1" w:tplc="04090019">
      <w:start w:val="1"/>
      <w:numFmt w:val="lowerLetter"/>
      <w:lvlText w:val="%2."/>
      <w:lvlJc w:val="left"/>
      <w:pPr>
        <w:ind w:left="2330" w:hanging="360"/>
      </w:pPr>
    </w:lvl>
    <w:lvl w:ilvl="2" w:tplc="56822FF0">
      <w:start w:val="1"/>
      <w:numFmt w:val="lowerRoman"/>
      <w:lvlText w:val="%3."/>
      <w:lvlJc w:val="right"/>
      <w:pPr>
        <w:ind w:left="3050" w:hanging="180"/>
      </w:pPr>
      <w:rPr>
        <w:b w:val="0"/>
      </w:rPr>
    </w:lvl>
    <w:lvl w:ilvl="3" w:tplc="0409000F">
      <w:start w:val="1"/>
      <w:numFmt w:val="decimal"/>
      <w:lvlText w:val="%4."/>
      <w:lvlJc w:val="left"/>
      <w:pPr>
        <w:ind w:left="3770" w:hanging="360"/>
      </w:pPr>
    </w:lvl>
    <w:lvl w:ilvl="4" w:tplc="04090019">
      <w:start w:val="1"/>
      <w:numFmt w:val="lowerLetter"/>
      <w:lvlText w:val="%5."/>
      <w:lvlJc w:val="left"/>
      <w:pPr>
        <w:ind w:left="4490" w:hanging="360"/>
      </w:pPr>
    </w:lvl>
    <w:lvl w:ilvl="5" w:tplc="0409001B">
      <w:start w:val="1"/>
      <w:numFmt w:val="lowerRoman"/>
      <w:lvlText w:val="%6."/>
      <w:lvlJc w:val="right"/>
      <w:pPr>
        <w:ind w:left="5210" w:hanging="180"/>
      </w:pPr>
    </w:lvl>
    <w:lvl w:ilvl="6" w:tplc="0409000F" w:tentative="1">
      <w:start w:val="1"/>
      <w:numFmt w:val="decimal"/>
      <w:lvlText w:val="%7."/>
      <w:lvlJc w:val="left"/>
      <w:pPr>
        <w:ind w:left="5930" w:hanging="360"/>
      </w:pPr>
    </w:lvl>
    <w:lvl w:ilvl="7" w:tplc="04090019" w:tentative="1">
      <w:start w:val="1"/>
      <w:numFmt w:val="lowerLetter"/>
      <w:lvlText w:val="%8."/>
      <w:lvlJc w:val="left"/>
      <w:pPr>
        <w:ind w:left="6650" w:hanging="360"/>
      </w:pPr>
    </w:lvl>
    <w:lvl w:ilvl="8" w:tplc="0409001B" w:tentative="1">
      <w:start w:val="1"/>
      <w:numFmt w:val="lowerRoman"/>
      <w:lvlText w:val="%9."/>
      <w:lvlJc w:val="right"/>
      <w:pPr>
        <w:ind w:left="7370" w:hanging="180"/>
      </w:pPr>
    </w:lvl>
  </w:abstractNum>
  <w:abstractNum w:abstractNumId="6">
    <w:nsid w:val="46F20078"/>
    <w:multiLevelType w:val="hybridMultilevel"/>
    <w:tmpl w:val="1090B4F8"/>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167A9790">
      <w:start w:val="1"/>
      <w:numFmt w:val="lowerRoman"/>
      <w:lvlText w:val="%3."/>
      <w:lvlJc w:val="right"/>
      <w:pPr>
        <w:ind w:left="1800" w:hanging="180"/>
      </w:pPr>
      <w:rPr>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51B97D44"/>
    <w:multiLevelType w:val="hybridMultilevel"/>
    <w:tmpl w:val="C0F88EB6"/>
    <w:lvl w:ilvl="0" w:tplc="366C22D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5DB48A5"/>
    <w:multiLevelType w:val="hybridMultilevel"/>
    <w:tmpl w:val="1090B4F8"/>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167A9790">
      <w:start w:val="1"/>
      <w:numFmt w:val="lowerRoman"/>
      <w:lvlText w:val="%3."/>
      <w:lvlJc w:val="right"/>
      <w:pPr>
        <w:ind w:left="1800" w:hanging="180"/>
      </w:pPr>
      <w:rPr>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6CEF493B"/>
    <w:multiLevelType w:val="hybridMultilevel"/>
    <w:tmpl w:val="24842D54"/>
    <w:lvl w:ilvl="0" w:tplc="A9861454">
      <w:numFmt w:val="bullet"/>
      <w:lvlText w:val=""/>
      <w:lvlJc w:val="left"/>
      <w:pPr>
        <w:ind w:left="720" w:hanging="360"/>
      </w:pPr>
      <w:rPr>
        <w:rFonts w:ascii="Symbol" w:eastAsia="Arial Unicode MS"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7B36794"/>
    <w:multiLevelType w:val="hybridMultilevel"/>
    <w:tmpl w:val="E5BC0D3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5"/>
  </w:num>
  <w:num w:numId="3">
    <w:abstractNumId w:val="1"/>
  </w:num>
  <w:num w:numId="4">
    <w:abstractNumId w:val="2"/>
  </w:num>
  <w:num w:numId="5">
    <w:abstractNumId w:val="0"/>
  </w:num>
  <w:num w:numId="6">
    <w:abstractNumId w:val="7"/>
  </w:num>
  <w:num w:numId="7">
    <w:abstractNumId w:val="8"/>
  </w:num>
  <w:num w:numId="8">
    <w:abstractNumId w:val="6"/>
  </w:num>
  <w:num w:numId="9">
    <w:abstractNumId w:val="10"/>
  </w:num>
  <w:num w:numId="10">
    <w:abstractNumId w:val="9"/>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9F3"/>
    <w:rsid w:val="000206DC"/>
    <w:rsid w:val="00041C06"/>
    <w:rsid w:val="00074ECF"/>
    <w:rsid w:val="000C7A74"/>
    <w:rsid w:val="00146B6A"/>
    <w:rsid w:val="00166F08"/>
    <w:rsid w:val="00184084"/>
    <w:rsid w:val="001D29A4"/>
    <w:rsid w:val="002E5680"/>
    <w:rsid w:val="00334F51"/>
    <w:rsid w:val="00337474"/>
    <w:rsid w:val="00351139"/>
    <w:rsid w:val="00384BBC"/>
    <w:rsid w:val="00437570"/>
    <w:rsid w:val="004443BD"/>
    <w:rsid w:val="004C2CB8"/>
    <w:rsid w:val="004D75B1"/>
    <w:rsid w:val="004F3B5A"/>
    <w:rsid w:val="005307BA"/>
    <w:rsid w:val="00535FA2"/>
    <w:rsid w:val="005606DF"/>
    <w:rsid w:val="005829D4"/>
    <w:rsid w:val="005B6C2C"/>
    <w:rsid w:val="0067270C"/>
    <w:rsid w:val="006C0A17"/>
    <w:rsid w:val="00721860"/>
    <w:rsid w:val="0072261A"/>
    <w:rsid w:val="007410AF"/>
    <w:rsid w:val="007E551C"/>
    <w:rsid w:val="0087096F"/>
    <w:rsid w:val="008B6D02"/>
    <w:rsid w:val="008F710F"/>
    <w:rsid w:val="00AB1BA2"/>
    <w:rsid w:val="00AD5C5B"/>
    <w:rsid w:val="00BC18CB"/>
    <w:rsid w:val="00C140B9"/>
    <w:rsid w:val="00C37BB7"/>
    <w:rsid w:val="00CC6D9B"/>
    <w:rsid w:val="00CC77FE"/>
    <w:rsid w:val="00D559F3"/>
    <w:rsid w:val="00DB46EA"/>
    <w:rsid w:val="00DB5951"/>
    <w:rsid w:val="00F757CF"/>
    <w:rsid w:val="00FB66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BE69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color w:val="00000A"/>
        <w:lang w:val="de-DE" w:eastAsia="zh-CN" w:bidi="hi-IN"/>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keepNext/>
      <w:pBdr>
        <w:top w:val="nil"/>
        <w:left w:val="nil"/>
        <w:bottom w:val="nil"/>
        <w:right w:val="nil"/>
      </w:pBdr>
      <w:shd w:val="clear" w:color="auto" w:fill="FFFFFF"/>
    </w:pPr>
    <w:rPr>
      <w:rFonts w:ascii="Cambria" w:hAnsi="Cambria" w:cs="Arial Unicode MS"/>
      <w:color w:val="000000"/>
      <w:sz w:val="24"/>
      <w:szCs w:val="24"/>
      <w:u w:color="000000"/>
      <w:lang w:val="en-US" w:eastAsia="en-US" w:bidi="ar-SA"/>
    </w:rPr>
  </w:style>
  <w:style w:type="paragraph" w:styleId="Heading1">
    <w:name w:val="heading 1"/>
    <w:basedOn w:val="Normal"/>
    <w:link w:val="Heading1Char"/>
    <w:uiPriority w:val="9"/>
    <w:qFormat/>
    <w:rsid w:val="006C0A17"/>
    <w:pPr>
      <w:keepNext w:val="0"/>
      <w:pBdr>
        <w:top w:val="none" w:sz="0" w:space="0" w:color="auto"/>
        <w:left w:val="none" w:sz="0" w:space="0" w:color="auto"/>
        <w:bottom w:val="none" w:sz="0" w:space="0" w:color="auto"/>
        <w:right w:val="none" w:sz="0" w:space="0" w:color="auto"/>
      </w:pBdr>
      <w:shd w:val="clear" w:color="auto" w:fill="auto"/>
      <w:spacing w:before="100" w:beforeAutospacing="1" w:after="100" w:afterAutospacing="1"/>
      <w:outlineLvl w:val="0"/>
    </w:pPr>
    <w:rPr>
      <w:rFonts w:ascii="Times" w:hAnsi="Times" w:cs="Times New Roman"/>
      <w:b/>
      <w:bCs/>
      <w:color w:val="auto"/>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link"/>
    <w:rPr>
      <w:color w:val="000080"/>
      <w:u w:val="single"/>
      <w:lang w:val="uz-Cyrl-UZ" w:eastAsia="uz-Cyrl-UZ" w:bidi="uz-Cyrl-UZ"/>
    </w:rPr>
  </w:style>
  <w:style w:type="character" w:customStyle="1" w:styleId="Funotenzeichen">
    <w:name w:val="Fußnotenzeichen"/>
  </w:style>
  <w:style w:type="character" w:customStyle="1" w:styleId="Funotenanker">
    <w:name w:val="Fußnotenanker"/>
    <w:rPr>
      <w:vertAlign w:val="superscript"/>
    </w:rPr>
  </w:style>
  <w:style w:type="character" w:customStyle="1" w:styleId="Endnotenanker">
    <w:name w:val="Endnotenanker"/>
    <w:rPr>
      <w:vertAlign w:val="superscript"/>
    </w:rPr>
  </w:style>
  <w:style w:type="character" w:customStyle="1" w:styleId="Endnotenzeichen">
    <w:name w:val="Endnotenzeichen"/>
  </w:style>
  <w:style w:type="paragraph" w:customStyle="1" w:styleId="berschrift">
    <w:name w:val="Überschrift"/>
    <w:basedOn w:val="Normal"/>
    <w:next w:val="Textkrper"/>
    <w:pPr>
      <w:spacing w:before="240" w:after="120"/>
    </w:pPr>
    <w:rPr>
      <w:rFonts w:ascii="Liberation Sans" w:eastAsia="Microsoft YaHei" w:hAnsi="Liberation Sans" w:cs="Mangal"/>
      <w:sz w:val="28"/>
      <w:szCs w:val="28"/>
    </w:rPr>
  </w:style>
  <w:style w:type="paragraph" w:customStyle="1" w:styleId="Textkrper">
    <w:name w:val="Textkörper"/>
    <w:basedOn w:val="Normal"/>
    <w:pPr>
      <w:spacing w:after="140" w:line="288" w:lineRule="auto"/>
    </w:pPr>
  </w:style>
  <w:style w:type="paragraph" w:customStyle="1" w:styleId="Liste">
    <w:name w:val="Liste"/>
    <w:basedOn w:val="Textkrper"/>
    <w:rPr>
      <w:rFonts w:cs="Mangal"/>
    </w:rPr>
  </w:style>
  <w:style w:type="paragraph" w:customStyle="1" w:styleId="Beschriftung">
    <w:name w:val="Beschriftung"/>
    <w:basedOn w:val="Normal"/>
    <w:pPr>
      <w:suppressLineNumbers/>
      <w:spacing w:before="120" w:after="120"/>
    </w:pPr>
    <w:rPr>
      <w:rFonts w:cs="Mangal"/>
      <w:i/>
      <w:iCs/>
    </w:rPr>
  </w:style>
  <w:style w:type="paragraph" w:customStyle="1" w:styleId="Verzeichnis">
    <w:name w:val="Verzeichnis"/>
    <w:basedOn w:val="Normal"/>
    <w:pPr>
      <w:suppressLineNumbers/>
    </w:pPr>
    <w:rPr>
      <w:rFonts w:cs="Mangal"/>
    </w:rPr>
  </w:style>
  <w:style w:type="paragraph" w:customStyle="1" w:styleId="HeaderFooter">
    <w:name w:val="Header &amp; Footer"/>
    <w:pPr>
      <w:keepNext/>
      <w:pBdr>
        <w:top w:val="nil"/>
        <w:left w:val="nil"/>
        <w:bottom w:val="nil"/>
        <w:right w:val="nil"/>
      </w:pBdr>
      <w:shd w:val="clear" w:color="auto" w:fill="FFFFFF"/>
      <w:tabs>
        <w:tab w:val="right" w:pos="9020"/>
      </w:tabs>
    </w:pPr>
    <w:rPr>
      <w:rFonts w:ascii="Helvetica" w:hAnsi="Helvetica" w:cs="Arial Unicode MS"/>
      <w:color w:val="000000"/>
      <w:sz w:val="24"/>
      <w:szCs w:val="24"/>
      <w:u w:color="00000A"/>
    </w:rPr>
  </w:style>
  <w:style w:type="paragraph" w:customStyle="1" w:styleId="Funote">
    <w:name w:val="Fußnote"/>
    <w:basedOn w:val="Normal"/>
    <w:rPr>
      <w:rFonts w:ascii="Helvetica" w:eastAsia="Helvetica" w:hAnsi="Helvetica" w:cs="Helvetica"/>
      <w:sz w:val="22"/>
      <w:szCs w:val="22"/>
    </w:rPr>
  </w:style>
  <w:style w:type="paragraph" w:customStyle="1" w:styleId="Default">
    <w:name w:val="Default"/>
    <w:pPr>
      <w:keepNext/>
      <w:widowControl w:val="0"/>
      <w:pBdr>
        <w:top w:val="nil"/>
        <w:left w:val="nil"/>
        <w:bottom w:val="nil"/>
        <w:right w:val="nil"/>
      </w:pBdr>
      <w:shd w:val="clear" w:color="auto" w:fill="FFFFFF"/>
    </w:pPr>
    <w:rPr>
      <w:rFonts w:ascii="Calibri" w:hAnsi="Calibri" w:cs="Arial Unicode MS"/>
      <w:color w:val="000000"/>
      <w:sz w:val="24"/>
      <w:szCs w:val="24"/>
      <w:u w:color="000000"/>
      <w:lang w:val="en-US"/>
    </w:rPr>
  </w:style>
  <w:style w:type="paragraph" w:customStyle="1" w:styleId="Kopfzeile">
    <w:name w:val="Kopfzeile"/>
    <w:basedOn w:val="Normal"/>
  </w:style>
  <w:style w:type="paragraph" w:customStyle="1" w:styleId="Fuzeile">
    <w:name w:val="Fußzeile"/>
    <w:basedOn w:val="Normal"/>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rFonts w:ascii="Cambria" w:hAnsi="Cambria" w:cs="Arial Unicode MS"/>
      <w:color w:val="000000"/>
      <w:sz w:val="24"/>
      <w:szCs w:val="24"/>
      <w:u w:color="000000"/>
      <w:shd w:val="clear" w:color="auto" w:fill="FFFFFF"/>
      <w:lang w:val="en-US" w:eastAsia="en-US" w:bidi="ar-SA"/>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384BB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84BBC"/>
    <w:rPr>
      <w:rFonts w:ascii="Lucida Grande" w:hAnsi="Lucida Grande" w:cs="Lucida Grande"/>
      <w:color w:val="000000"/>
      <w:sz w:val="18"/>
      <w:szCs w:val="18"/>
      <w:u w:color="000000"/>
      <w:shd w:val="clear" w:color="auto" w:fill="FFFFFF"/>
      <w:lang w:val="en-US" w:eastAsia="en-US" w:bidi="ar-SA"/>
    </w:rPr>
  </w:style>
  <w:style w:type="paragraph" w:styleId="FootnoteText">
    <w:name w:val="footnote text"/>
    <w:basedOn w:val="Normal"/>
    <w:link w:val="FootnoteTextChar"/>
    <w:uiPriority w:val="99"/>
    <w:unhideWhenUsed/>
    <w:rsid w:val="00384BBC"/>
  </w:style>
  <w:style w:type="character" w:customStyle="1" w:styleId="FootnoteTextChar">
    <w:name w:val="Footnote Text Char"/>
    <w:basedOn w:val="DefaultParagraphFont"/>
    <w:link w:val="FootnoteText"/>
    <w:uiPriority w:val="99"/>
    <w:rsid w:val="00384BBC"/>
    <w:rPr>
      <w:rFonts w:ascii="Cambria" w:hAnsi="Cambria" w:cs="Arial Unicode MS"/>
      <w:color w:val="000000"/>
      <w:sz w:val="24"/>
      <w:szCs w:val="24"/>
      <w:u w:color="000000"/>
      <w:shd w:val="clear" w:color="auto" w:fill="FFFFFF"/>
      <w:lang w:val="en-US" w:eastAsia="en-US" w:bidi="ar-SA"/>
    </w:rPr>
  </w:style>
  <w:style w:type="character" w:styleId="FootnoteReference">
    <w:name w:val="footnote reference"/>
    <w:basedOn w:val="DefaultParagraphFont"/>
    <w:uiPriority w:val="99"/>
    <w:unhideWhenUsed/>
    <w:rsid w:val="00384BBC"/>
    <w:rPr>
      <w:vertAlign w:val="superscript"/>
    </w:rPr>
  </w:style>
  <w:style w:type="paragraph" w:styleId="CommentSubject">
    <w:name w:val="annotation subject"/>
    <w:basedOn w:val="CommentText"/>
    <w:next w:val="CommentText"/>
    <w:link w:val="CommentSubjectChar"/>
    <w:uiPriority w:val="99"/>
    <w:semiHidden/>
    <w:unhideWhenUsed/>
    <w:rsid w:val="00166F08"/>
    <w:rPr>
      <w:b/>
      <w:bCs/>
      <w:sz w:val="20"/>
      <w:szCs w:val="20"/>
    </w:rPr>
  </w:style>
  <w:style w:type="character" w:customStyle="1" w:styleId="CommentSubjectChar">
    <w:name w:val="Comment Subject Char"/>
    <w:basedOn w:val="CommentTextChar"/>
    <w:link w:val="CommentSubject"/>
    <w:uiPriority w:val="99"/>
    <w:semiHidden/>
    <w:rsid w:val="00166F08"/>
    <w:rPr>
      <w:rFonts w:ascii="Cambria" w:hAnsi="Cambria" w:cs="Arial Unicode MS"/>
      <w:b/>
      <w:bCs/>
      <w:color w:val="000000"/>
      <w:sz w:val="24"/>
      <w:szCs w:val="24"/>
      <w:u w:color="000000"/>
      <w:shd w:val="clear" w:color="auto" w:fill="FFFFFF"/>
      <w:lang w:val="en-US" w:eastAsia="en-US" w:bidi="ar-SA"/>
    </w:rPr>
  </w:style>
  <w:style w:type="character" w:customStyle="1" w:styleId="Heading1Char">
    <w:name w:val="Heading 1 Char"/>
    <w:basedOn w:val="DefaultParagraphFont"/>
    <w:link w:val="Heading1"/>
    <w:uiPriority w:val="9"/>
    <w:rsid w:val="006C0A17"/>
    <w:rPr>
      <w:rFonts w:ascii="Times" w:hAnsi="Times"/>
      <w:b/>
      <w:bCs/>
      <w:color w:val="auto"/>
      <w:kern w:val="36"/>
      <w:sz w:val="48"/>
      <w:szCs w:val="48"/>
      <w:lang w:val="en-US" w:eastAsia="en-US" w:bidi="ar-SA"/>
    </w:rPr>
  </w:style>
  <w:style w:type="character" w:styleId="Hyperlink">
    <w:name w:val="Hyperlink"/>
    <w:basedOn w:val="DefaultParagraphFont"/>
    <w:uiPriority w:val="99"/>
    <w:unhideWhenUsed/>
    <w:rsid w:val="007410AF"/>
    <w:rPr>
      <w:color w:val="0000FF" w:themeColor="hyperlink"/>
      <w:u w:val="single"/>
    </w:rPr>
  </w:style>
  <w:style w:type="paragraph" w:styleId="ListParagraph">
    <w:name w:val="List Paragraph"/>
    <w:basedOn w:val="Normal"/>
    <w:uiPriority w:val="34"/>
    <w:qFormat/>
    <w:rsid w:val="00041C06"/>
    <w:pPr>
      <w:keepNext w:val="0"/>
      <w:pBdr>
        <w:top w:val="none" w:sz="0" w:space="0" w:color="auto"/>
        <w:left w:val="none" w:sz="0" w:space="0" w:color="auto"/>
        <w:bottom w:val="none" w:sz="0" w:space="0" w:color="auto"/>
        <w:right w:val="none" w:sz="0" w:space="0" w:color="auto"/>
      </w:pBdr>
      <w:shd w:val="clear" w:color="auto" w:fill="auto"/>
      <w:spacing w:after="200" w:line="276" w:lineRule="auto"/>
      <w:ind w:left="720"/>
      <w:contextualSpacing/>
    </w:pPr>
    <w:rPr>
      <w:rFonts w:ascii="Calibri" w:eastAsia="Calibri" w:hAnsi="Calibri" w:cs="Times New Roman"/>
      <w:color w:val="auto"/>
      <w:sz w:val="22"/>
      <w:szCs w:val="22"/>
    </w:rPr>
  </w:style>
  <w:style w:type="paragraph" w:styleId="Footer">
    <w:name w:val="footer"/>
    <w:basedOn w:val="Normal"/>
    <w:link w:val="FooterChar"/>
    <w:uiPriority w:val="99"/>
    <w:unhideWhenUsed/>
    <w:rsid w:val="00535FA2"/>
    <w:pPr>
      <w:tabs>
        <w:tab w:val="center" w:pos="4320"/>
        <w:tab w:val="right" w:pos="8640"/>
      </w:tabs>
    </w:pPr>
  </w:style>
  <w:style w:type="character" w:customStyle="1" w:styleId="FooterChar">
    <w:name w:val="Footer Char"/>
    <w:basedOn w:val="DefaultParagraphFont"/>
    <w:link w:val="Footer"/>
    <w:uiPriority w:val="99"/>
    <w:rsid w:val="00535FA2"/>
    <w:rPr>
      <w:rFonts w:ascii="Cambria" w:hAnsi="Cambria" w:cs="Arial Unicode MS"/>
      <w:color w:val="000000"/>
      <w:sz w:val="24"/>
      <w:szCs w:val="24"/>
      <w:u w:color="000000"/>
      <w:shd w:val="clear" w:color="auto" w:fill="FFFFFF"/>
      <w:lang w:val="en-US" w:eastAsia="en-US" w:bidi="ar-SA"/>
    </w:rPr>
  </w:style>
  <w:style w:type="character" w:styleId="PageNumber">
    <w:name w:val="page number"/>
    <w:basedOn w:val="DefaultParagraphFont"/>
    <w:uiPriority w:val="99"/>
    <w:semiHidden/>
    <w:unhideWhenUsed/>
    <w:rsid w:val="00535FA2"/>
  </w:style>
  <w:style w:type="paragraph" w:styleId="Header">
    <w:name w:val="header"/>
    <w:basedOn w:val="Normal"/>
    <w:link w:val="HeaderChar"/>
    <w:uiPriority w:val="99"/>
    <w:unhideWhenUsed/>
    <w:rsid w:val="00535FA2"/>
    <w:pPr>
      <w:tabs>
        <w:tab w:val="center" w:pos="4320"/>
        <w:tab w:val="right" w:pos="8640"/>
      </w:tabs>
    </w:pPr>
  </w:style>
  <w:style w:type="character" w:customStyle="1" w:styleId="HeaderChar">
    <w:name w:val="Header Char"/>
    <w:basedOn w:val="DefaultParagraphFont"/>
    <w:link w:val="Header"/>
    <w:uiPriority w:val="99"/>
    <w:rsid w:val="00535FA2"/>
    <w:rPr>
      <w:rFonts w:ascii="Cambria" w:hAnsi="Cambria" w:cs="Arial Unicode MS"/>
      <w:color w:val="000000"/>
      <w:sz w:val="24"/>
      <w:szCs w:val="24"/>
      <w:u w:color="000000"/>
      <w:shd w:val="clear" w:color="auto" w:fill="FFFFFF"/>
      <w:lang w:val="en-US" w:eastAsia="en-US" w:bidi="ar-SA"/>
    </w:rPr>
  </w:style>
  <w:style w:type="character" w:styleId="FollowedHyperlink">
    <w:name w:val="FollowedHyperlink"/>
    <w:basedOn w:val="DefaultParagraphFont"/>
    <w:uiPriority w:val="99"/>
    <w:semiHidden/>
    <w:unhideWhenUsed/>
    <w:rsid w:val="005829D4"/>
    <w:rPr>
      <w:color w:val="FF00FF" w:themeColor="followedHyperlink"/>
      <w:u w:val="single"/>
    </w:rPr>
  </w:style>
  <w:style w:type="paragraph" w:styleId="NormalWeb">
    <w:name w:val="Normal (Web)"/>
    <w:basedOn w:val="Normal"/>
    <w:uiPriority w:val="99"/>
    <w:semiHidden/>
    <w:unhideWhenUsed/>
    <w:rsid w:val="0072261A"/>
    <w:pPr>
      <w:keepNext w:val="0"/>
      <w:pBdr>
        <w:top w:val="none" w:sz="0" w:space="0" w:color="auto"/>
        <w:left w:val="none" w:sz="0" w:space="0" w:color="auto"/>
        <w:bottom w:val="none" w:sz="0" w:space="0" w:color="auto"/>
        <w:right w:val="none" w:sz="0" w:space="0" w:color="auto"/>
      </w:pBdr>
      <w:shd w:val="clear" w:color="auto" w:fill="auto"/>
      <w:spacing w:before="100" w:beforeAutospacing="1" w:after="100" w:afterAutospacing="1"/>
    </w:pPr>
    <w:rPr>
      <w:rFonts w:ascii="Times" w:hAnsi="Times" w:cs="Times New Roman"/>
      <w:color w:val="auto"/>
      <w:sz w:val="20"/>
      <w:szCs w:val="20"/>
      <w:lang w:val="en-C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color w:val="00000A"/>
        <w:lang w:val="de-DE" w:eastAsia="zh-CN" w:bidi="hi-IN"/>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keepNext/>
      <w:pBdr>
        <w:top w:val="nil"/>
        <w:left w:val="nil"/>
        <w:bottom w:val="nil"/>
        <w:right w:val="nil"/>
      </w:pBdr>
      <w:shd w:val="clear" w:color="auto" w:fill="FFFFFF"/>
    </w:pPr>
    <w:rPr>
      <w:rFonts w:ascii="Cambria" w:hAnsi="Cambria" w:cs="Arial Unicode MS"/>
      <w:color w:val="000000"/>
      <w:sz w:val="24"/>
      <w:szCs w:val="24"/>
      <w:u w:color="000000"/>
      <w:lang w:val="en-US" w:eastAsia="en-US" w:bidi="ar-SA"/>
    </w:rPr>
  </w:style>
  <w:style w:type="paragraph" w:styleId="Heading1">
    <w:name w:val="heading 1"/>
    <w:basedOn w:val="Normal"/>
    <w:link w:val="Heading1Char"/>
    <w:uiPriority w:val="9"/>
    <w:qFormat/>
    <w:rsid w:val="006C0A17"/>
    <w:pPr>
      <w:keepNext w:val="0"/>
      <w:pBdr>
        <w:top w:val="none" w:sz="0" w:space="0" w:color="auto"/>
        <w:left w:val="none" w:sz="0" w:space="0" w:color="auto"/>
        <w:bottom w:val="none" w:sz="0" w:space="0" w:color="auto"/>
        <w:right w:val="none" w:sz="0" w:space="0" w:color="auto"/>
      </w:pBdr>
      <w:shd w:val="clear" w:color="auto" w:fill="auto"/>
      <w:spacing w:before="100" w:beforeAutospacing="1" w:after="100" w:afterAutospacing="1"/>
      <w:outlineLvl w:val="0"/>
    </w:pPr>
    <w:rPr>
      <w:rFonts w:ascii="Times" w:hAnsi="Times" w:cs="Times New Roman"/>
      <w:b/>
      <w:bCs/>
      <w:color w:val="auto"/>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link"/>
    <w:rPr>
      <w:color w:val="000080"/>
      <w:u w:val="single"/>
      <w:lang w:val="uz-Cyrl-UZ" w:eastAsia="uz-Cyrl-UZ" w:bidi="uz-Cyrl-UZ"/>
    </w:rPr>
  </w:style>
  <w:style w:type="character" w:customStyle="1" w:styleId="Funotenzeichen">
    <w:name w:val="Fußnotenzeichen"/>
  </w:style>
  <w:style w:type="character" w:customStyle="1" w:styleId="Funotenanker">
    <w:name w:val="Fußnotenanker"/>
    <w:rPr>
      <w:vertAlign w:val="superscript"/>
    </w:rPr>
  </w:style>
  <w:style w:type="character" w:customStyle="1" w:styleId="Endnotenanker">
    <w:name w:val="Endnotenanker"/>
    <w:rPr>
      <w:vertAlign w:val="superscript"/>
    </w:rPr>
  </w:style>
  <w:style w:type="character" w:customStyle="1" w:styleId="Endnotenzeichen">
    <w:name w:val="Endnotenzeichen"/>
  </w:style>
  <w:style w:type="paragraph" w:customStyle="1" w:styleId="berschrift">
    <w:name w:val="Überschrift"/>
    <w:basedOn w:val="Normal"/>
    <w:next w:val="Textkrper"/>
    <w:pPr>
      <w:spacing w:before="240" w:after="120"/>
    </w:pPr>
    <w:rPr>
      <w:rFonts w:ascii="Liberation Sans" w:eastAsia="Microsoft YaHei" w:hAnsi="Liberation Sans" w:cs="Mangal"/>
      <w:sz w:val="28"/>
      <w:szCs w:val="28"/>
    </w:rPr>
  </w:style>
  <w:style w:type="paragraph" w:customStyle="1" w:styleId="Textkrper">
    <w:name w:val="Textkörper"/>
    <w:basedOn w:val="Normal"/>
    <w:pPr>
      <w:spacing w:after="140" w:line="288" w:lineRule="auto"/>
    </w:pPr>
  </w:style>
  <w:style w:type="paragraph" w:customStyle="1" w:styleId="Liste">
    <w:name w:val="Liste"/>
    <w:basedOn w:val="Textkrper"/>
    <w:rPr>
      <w:rFonts w:cs="Mangal"/>
    </w:rPr>
  </w:style>
  <w:style w:type="paragraph" w:customStyle="1" w:styleId="Beschriftung">
    <w:name w:val="Beschriftung"/>
    <w:basedOn w:val="Normal"/>
    <w:pPr>
      <w:suppressLineNumbers/>
      <w:spacing w:before="120" w:after="120"/>
    </w:pPr>
    <w:rPr>
      <w:rFonts w:cs="Mangal"/>
      <w:i/>
      <w:iCs/>
    </w:rPr>
  </w:style>
  <w:style w:type="paragraph" w:customStyle="1" w:styleId="Verzeichnis">
    <w:name w:val="Verzeichnis"/>
    <w:basedOn w:val="Normal"/>
    <w:pPr>
      <w:suppressLineNumbers/>
    </w:pPr>
    <w:rPr>
      <w:rFonts w:cs="Mangal"/>
    </w:rPr>
  </w:style>
  <w:style w:type="paragraph" w:customStyle="1" w:styleId="HeaderFooter">
    <w:name w:val="Header &amp; Footer"/>
    <w:pPr>
      <w:keepNext/>
      <w:pBdr>
        <w:top w:val="nil"/>
        <w:left w:val="nil"/>
        <w:bottom w:val="nil"/>
        <w:right w:val="nil"/>
      </w:pBdr>
      <w:shd w:val="clear" w:color="auto" w:fill="FFFFFF"/>
      <w:tabs>
        <w:tab w:val="right" w:pos="9020"/>
      </w:tabs>
    </w:pPr>
    <w:rPr>
      <w:rFonts w:ascii="Helvetica" w:hAnsi="Helvetica" w:cs="Arial Unicode MS"/>
      <w:color w:val="000000"/>
      <w:sz w:val="24"/>
      <w:szCs w:val="24"/>
      <w:u w:color="00000A"/>
    </w:rPr>
  </w:style>
  <w:style w:type="paragraph" w:customStyle="1" w:styleId="Funote">
    <w:name w:val="Fußnote"/>
    <w:basedOn w:val="Normal"/>
    <w:rPr>
      <w:rFonts w:ascii="Helvetica" w:eastAsia="Helvetica" w:hAnsi="Helvetica" w:cs="Helvetica"/>
      <w:sz w:val="22"/>
      <w:szCs w:val="22"/>
    </w:rPr>
  </w:style>
  <w:style w:type="paragraph" w:customStyle="1" w:styleId="Default">
    <w:name w:val="Default"/>
    <w:pPr>
      <w:keepNext/>
      <w:widowControl w:val="0"/>
      <w:pBdr>
        <w:top w:val="nil"/>
        <w:left w:val="nil"/>
        <w:bottom w:val="nil"/>
        <w:right w:val="nil"/>
      </w:pBdr>
      <w:shd w:val="clear" w:color="auto" w:fill="FFFFFF"/>
    </w:pPr>
    <w:rPr>
      <w:rFonts w:ascii="Calibri" w:hAnsi="Calibri" w:cs="Arial Unicode MS"/>
      <w:color w:val="000000"/>
      <w:sz w:val="24"/>
      <w:szCs w:val="24"/>
      <w:u w:color="000000"/>
      <w:lang w:val="en-US"/>
    </w:rPr>
  </w:style>
  <w:style w:type="paragraph" w:customStyle="1" w:styleId="Kopfzeile">
    <w:name w:val="Kopfzeile"/>
    <w:basedOn w:val="Normal"/>
  </w:style>
  <w:style w:type="paragraph" w:customStyle="1" w:styleId="Fuzeile">
    <w:name w:val="Fußzeile"/>
    <w:basedOn w:val="Normal"/>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rFonts w:ascii="Cambria" w:hAnsi="Cambria" w:cs="Arial Unicode MS"/>
      <w:color w:val="000000"/>
      <w:sz w:val="24"/>
      <w:szCs w:val="24"/>
      <w:u w:color="000000"/>
      <w:shd w:val="clear" w:color="auto" w:fill="FFFFFF"/>
      <w:lang w:val="en-US" w:eastAsia="en-US" w:bidi="ar-SA"/>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384BB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84BBC"/>
    <w:rPr>
      <w:rFonts w:ascii="Lucida Grande" w:hAnsi="Lucida Grande" w:cs="Lucida Grande"/>
      <w:color w:val="000000"/>
      <w:sz w:val="18"/>
      <w:szCs w:val="18"/>
      <w:u w:color="000000"/>
      <w:shd w:val="clear" w:color="auto" w:fill="FFFFFF"/>
      <w:lang w:val="en-US" w:eastAsia="en-US" w:bidi="ar-SA"/>
    </w:rPr>
  </w:style>
  <w:style w:type="paragraph" w:styleId="FootnoteText">
    <w:name w:val="footnote text"/>
    <w:basedOn w:val="Normal"/>
    <w:link w:val="FootnoteTextChar"/>
    <w:uiPriority w:val="99"/>
    <w:unhideWhenUsed/>
    <w:rsid w:val="00384BBC"/>
  </w:style>
  <w:style w:type="character" w:customStyle="1" w:styleId="FootnoteTextChar">
    <w:name w:val="Footnote Text Char"/>
    <w:basedOn w:val="DefaultParagraphFont"/>
    <w:link w:val="FootnoteText"/>
    <w:uiPriority w:val="99"/>
    <w:rsid w:val="00384BBC"/>
    <w:rPr>
      <w:rFonts w:ascii="Cambria" w:hAnsi="Cambria" w:cs="Arial Unicode MS"/>
      <w:color w:val="000000"/>
      <w:sz w:val="24"/>
      <w:szCs w:val="24"/>
      <w:u w:color="000000"/>
      <w:shd w:val="clear" w:color="auto" w:fill="FFFFFF"/>
      <w:lang w:val="en-US" w:eastAsia="en-US" w:bidi="ar-SA"/>
    </w:rPr>
  </w:style>
  <w:style w:type="character" w:styleId="FootnoteReference">
    <w:name w:val="footnote reference"/>
    <w:basedOn w:val="DefaultParagraphFont"/>
    <w:uiPriority w:val="99"/>
    <w:unhideWhenUsed/>
    <w:rsid w:val="00384BBC"/>
    <w:rPr>
      <w:vertAlign w:val="superscript"/>
    </w:rPr>
  </w:style>
  <w:style w:type="paragraph" w:styleId="CommentSubject">
    <w:name w:val="annotation subject"/>
    <w:basedOn w:val="CommentText"/>
    <w:next w:val="CommentText"/>
    <w:link w:val="CommentSubjectChar"/>
    <w:uiPriority w:val="99"/>
    <w:semiHidden/>
    <w:unhideWhenUsed/>
    <w:rsid w:val="00166F08"/>
    <w:rPr>
      <w:b/>
      <w:bCs/>
      <w:sz w:val="20"/>
      <w:szCs w:val="20"/>
    </w:rPr>
  </w:style>
  <w:style w:type="character" w:customStyle="1" w:styleId="CommentSubjectChar">
    <w:name w:val="Comment Subject Char"/>
    <w:basedOn w:val="CommentTextChar"/>
    <w:link w:val="CommentSubject"/>
    <w:uiPriority w:val="99"/>
    <w:semiHidden/>
    <w:rsid w:val="00166F08"/>
    <w:rPr>
      <w:rFonts w:ascii="Cambria" w:hAnsi="Cambria" w:cs="Arial Unicode MS"/>
      <w:b/>
      <w:bCs/>
      <w:color w:val="000000"/>
      <w:sz w:val="24"/>
      <w:szCs w:val="24"/>
      <w:u w:color="000000"/>
      <w:shd w:val="clear" w:color="auto" w:fill="FFFFFF"/>
      <w:lang w:val="en-US" w:eastAsia="en-US" w:bidi="ar-SA"/>
    </w:rPr>
  </w:style>
  <w:style w:type="character" w:customStyle="1" w:styleId="Heading1Char">
    <w:name w:val="Heading 1 Char"/>
    <w:basedOn w:val="DefaultParagraphFont"/>
    <w:link w:val="Heading1"/>
    <w:uiPriority w:val="9"/>
    <w:rsid w:val="006C0A17"/>
    <w:rPr>
      <w:rFonts w:ascii="Times" w:hAnsi="Times"/>
      <w:b/>
      <w:bCs/>
      <w:color w:val="auto"/>
      <w:kern w:val="36"/>
      <w:sz w:val="48"/>
      <w:szCs w:val="48"/>
      <w:lang w:val="en-US" w:eastAsia="en-US" w:bidi="ar-SA"/>
    </w:rPr>
  </w:style>
  <w:style w:type="character" w:styleId="Hyperlink">
    <w:name w:val="Hyperlink"/>
    <w:basedOn w:val="DefaultParagraphFont"/>
    <w:uiPriority w:val="99"/>
    <w:unhideWhenUsed/>
    <w:rsid w:val="007410AF"/>
    <w:rPr>
      <w:color w:val="0000FF" w:themeColor="hyperlink"/>
      <w:u w:val="single"/>
    </w:rPr>
  </w:style>
  <w:style w:type="paragraph" w:styleId="ListParagraph">
    <w:name w:val="List Paragraph"/>
    <w:basedOn w:val="Normal"/>
    <w:uiPriority w:val="34"/>
    <w:qFormat/>
    <w:rsid w:val="00041C06"/>
    <w:pPr>
      <w:keepNext w:val="0"/>
      <w:pBdr>
        <w:top w:val="none" w:sz="0" w:space="0" w:color="auto"/>
        <w:left w:val="none" w:sz="0" w:space="0" w:color="auto"/>
        <w:bottom w:val="none" w:sz="0" w:space="0" w:color="auto"/>
        <w:right w:val="none" w:sz="0" w:space="0" w:color="auto"/>
      </w:pBdr>
      <w:shd w:val="clear" w:color="auto" w:fill="auto"/>
      <w:spacing w:after="200" w:line="276" w:lineRule="auto"/>
      <w:ind w:left="720"/>
      <w:contextualSpacing/>
    </w:pPr>
    <w:rPr>
      <w:rFonts w:ascii="Calibri" w:eastAsia="Calibri" w:hAnsi="Calibri" w:cs="Times New Roman"/>
      <w:color w:val="auto"/>
      <w:sz w:val="22"/>
      <w:szCs w:val="22"/>
    </w:rPr>
  </w:style>
  <w:style w:type="paragraph" w:styleId="Footer">
    <w:name w:val="footer"/>
    <w:basedOn w:val="Normal"/>
    <w:link w:val="FooterChar"/>
    <w:uiPriority w:val="99"/>
    <w:unhideWhenUsed/>
    <w:rsid w:val="00535FA2"/>
    <w:pPr>
      <w:tabs>
        <w:tab w:val="center" w:pos="4320"/>
        <w:tab w:val="right" w:pos="8640"/>
      </w:tabs>
    </w:pPr>
  </w:style>
  <w:style w:type="character" w:customStyle="1" w:styleId="FooterChar">
    <w:name w:val="Footer Char"/>
    <w:basedOn w:val="DefaultParagraphFont"/>
    <w:link w:val="Footer"/>
    <w:uiPriority w:val="99"/>
    <w:rsid w:val="00535FA2"/>
    <w:rPr>
      <w:rFonts w:ascii="Cambria" w:hAnsi="Cambria" w:cs="Arial Unicode MS"/>
      <w:color w:val="000000"/>
      <w:sz w:val="24"/>
      <w:szCs w:val="24"/>
      <w:u w:color="000000"/>
      <w:shd w:val="clear" w:color="auto" w:fill="FFFFFF"/>
      <w:lang w:val="en-US" w:eastAsia="en-US" w:bidi="ar-SA"/>
    </w:rPr>
  </w:style>
  <w:style w:type="character" w:styleId="PageNumber">
    <w:name w:val="page number"/>
    <w:basedOn w:val="DefaultParagraphFont"/>
    <w:uiPriority w:val="99"/>
    <w:semiHidden/>
    <w:unhideWhenUsed/>
    <w:rsid w:val="00535FA2"/>
  </w:style>
  <w:style w:type="paragraph" w:styleId="Header">
    <w:name w:val="header"/>
    <w:basedOn w:val="Normal"/>
    <w:link w:val="HeaderChar"/>
    <w:uiPriority w:val="99"/>
    <w:unhideWhenUsed/>
    <w:rsid w:val="00535FA2"/>
    <w:pPr>
      <w:tabs>
        <w:tab w:val="center" w:pos="4320"/>
        <w:tab w:val="right" w:pos="8640"/>
      </w:tabs>
    </w:pPr>
  </w:style>
  <w:style w:type="character" w:customStyle="1" w:styleId="HeaderChar">
    <w:name w:val="Header Char"/>
    <w:basedOn w:val="DefaultParagraphFont"/>
    <w:link w:val="Header"/>
    <w:uiPriority w:val="99"/>
    <w:rsid w:val="00535FA2"/>
    <w:rPr>
      <w:rFonts w:ascii="Cambria" w:hAnsi="Cambria" w:cs="Arial Unicode MS"/>
      <w:color w:val="000000"/>
      <w:sz w:val="24"/>
      <w:szCs w:val="24"/>
      <w:u w:color="000000"/>
      <w:shd w:val="clear" w:color="auto" w:fill="FFFFFF"/>
      <w:lang w:val="en-US" w:eastAsia="en-US" w:bidi="ar-SA"/>
    </w:rPr>
  </w:style>
  <w:style w:type="character" w:styleId="FollowedHyperlink">
    <w:name w:val="FollowedHyperlink"/>
    <w:basedOn w:val="DefaultParagraphFont"/>
    <w:uiPriority w:val="99"/>
    <w:semiHidden/>
    <w:unhideWhenUsed/>
    <w:rsid w:val="005829D4"/>
    <w:rPr>
      <w:color w:val="FF00FF" w:themeColor="followedHyperlink"/>
      <w:u w:val="single"/>
    </w:rPr>
  </w:style>
  <w:style w:type="paragraph" w:styleId="NormalWeb">
    <w:name w:val="Normal (Web)"/>
    <w:basedOn w:val="Normal"/>
    <w:uiPriority w:val="99"/>
    <w:semiHidden/>
    <w:unhideWhenUsed/>
    <w:rsid w:val="0072261A"/>
    <w:pPr>
      <w:keepNext w:val="0"/>
      <w:pBdr>
        <w:top w:val="none" w:sz="0" w:space="0" w:color="auto"/>
        <w:left w:val="none" w:sz="0" w:space="0" w:color="auto"/>
        <w:bottom w:val="none" w:sz="0" w:space="0" w:color="auto"/>
        <w:right w:val="none" w:sz="0" w:space="0" w:color="auto"/>
      </w:pBdr>
      <w:shd w:val="clear" w:color="auto" w:fill="auto"/>
      <w:spacing w:before="100" w:beforeAutospacing="1" w:after="100" w:afterAutospacing="1"/>
    </w:pPr>
    <w:rPr>
      <w:rFonts w:ascii="Times" w:hAnsi="Times" w:cs="Times New Roman"/>
      <w:color w:val="auto"/>
      <w:sz w:val="20"/>
      <w:szCs w:val="2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5780336">
      <w:bodyDiv w:val="1"/>
      <w:marLeft w:val="0"/>
      <w:marRight w:val="0"/>
      <w:marTop w:val="0"/>
      <w:marBottom w:val="0"/>
      <w:divBdr>
        <w:top w:val="none" w:sz="0" w:space="0" w:color="auto"/>
        <w:left w:val="none" w:sz="0" w:space="0" w:color="auto"/>
        <w:bottom w:val="none" w:sz="0" w:space="0" w:color="auto"/>
        <w:right w:val="none" w:sz="0" w:space="0" w:color="auto"/>
      </w:divBdr>
    </w:div>
    <w:div w:id="640428490">
      <w:bodyDiv w:val="1"/>
      <w:marLeft w:val="0"/>
      <w:marRight w:val="0"/>
      <w:marTop w:val="0"/>
      <w:marBottom w:val="0"/>
      <w:divBdr>
        <w:top w:val="none" w:sz="0" w:space="0" w:color="auto"/>
        <w:left w:val="none" w:sz="0" w:space="0" w:color="auto"/>
        <w:bottom w:val="none" w:sz="0" w:space="0" w:color="auto"/>
        <w:right w:val="none" w:sz="0" w:space="0" w:color="auto"/>
      </w:divBdr>
      <w:divsChild>
        <w:div w:id="525020483">
          <w:marLeft w:val="0"/>
          <w:marRight w:val="0"/>
          <w:marTop w:val="0"/>
          <w:marBottom w:val="0"/>
          <w:divBdr>
            <w:top w:val="none" w:sz="0" w:space="0" w:color="auto"/>
            <w:left w:val="none" w:sz="0" w:space="0" w:color="auto"/>
            <w:bottom w:val="none" w:sz="0" w:space="0" w:color="auto"/>
            <w:right w:val="none" w:sz="0" w:space="0" w:color="auto"/>
          </w:divBdr>
        </w:div>
        <w:div w:id="2027636761">
          <w:marLeft w:val="0"/>
          <w:marRight w:val="0"/>
          <w:marTop w:val="0"/>
          <w:marBottom w:val="0"/>
          <w:divBdr>
            <w:top w:val="none" w:sz="0" w:space="0" w:color="auto"/>
            <w:left w:val="none" w:sz="0" w:space="0" w:color="auto"/>
            <w:bottom w:val="none" w:sz="0" w:space="0" w:color="auto"/>
            <w:right w:val="none" w:sz="0" w:space="0" w:color="auto"/>
          </w:divBdr>
        </w:div>
        <w:div w:id="1981691539">
          <w:marLeft w:val="0"/>
          <w:marRight w:val="0"/>
          <w:marTop w:val="0"/>
          <w:marBottom w:val="0"/>
          <w:divBdr>
            <w:top w:val="none" w:sz="0" w:space="0" w:color="auto"/>
            <w:left w:val="none" w:sz="0" w:space="0" w:color="auto"/>
            <w:bottom w:val="none" w:sz="0" w:space="0" w:color="auto"/>
            <w:right w:val="none" w:sz="0" w:space="0" w:color="auto"/>
          </w:divBdr>
        </w:div>
        <w:div w:id="1053581185">
          <w:marLeft w:val="0"/>
          <w:marRight w:val="0"/>
          <w:marTop w:val="0"/>
          <w:marBottom w:val="0"/>
          <w:divBdr>
            <w:top w:val="none" w:sz="0" w:space="0" w:color="auto"/>
            <w:left w:val="none" w:sz="0" w:space="0" w:color="auto"/>
            <w:bottom w:val="none" w:sz="0" w:space="0" w:color="auto"/>
            <w:right w:val="none" w:sz="0" w:space="0" w:color="auto"/>
          </w:divBdr>
        </w:div>
        <w:div w:id="1889145476">
          <w:marLeft w:val="0"/>
          <w:marRight w:val="0"/>
          <w:marTop w:val="0"/>
          <w:marBottom w:val="0"/>
          <w:divBdr>
            <w:top w:val="none" w:sz="0" w:space="0" w:color="auto"/>
            <w:left w:val="none" w:sz="0" w:space="0" w:color="auto"/>
            <w:bottom w:val="none" w:sz="0" w:space="0" w:color="auto"/>
            <w:right w:val="none" w:sz="0" w:space="0" w:color="auto"/>
          </w:divBdr>
        </w:div>
        <w:div w:id="1400252896">
          <w:marLeft w:val="0"/>
          <w:marRight w:val="0"/>
          <w:marTop w:val="0"/>
          <w:marBottom w:val="0"/>
          <w:divBdr>
            <w:top w:val="none" w:sz="0" w:space="0" w:color="auto"/>
            <w:left w:val="none" w:sz="0" w:space="0" w:color="auto"/>
            <w:bottom w:val="none" w:sz="0" w:space="0" w:color="auto"/>
            <w:right w:val="none" w:sz="0" w:space="0" w:color="auto"/>
          </w:divBdr>
        </w:div>
        <w:div w:id="2010985379">
          <w:marLeft w:val="0"/>
          <w:marRight w:val="0"/>
          <w:marTop w:val="0"/>
          <w:marBottom w:val="0"/>
          <w:divBdr>
            <w:top w:val="none" w:sz="0" w:space="0" w:color="auto"/>
            <w:left w:val="none" w:sz="0" w:space="0" w:color="auto"/>
            <w:bottom w:val="none" w:sz="0" w:space="0" w:color="auto"/>
            <w:right w:val="none" w:sz="0" w:space="0" w:color="auto"/>
          </w:divBdr>
        </w:div>
        <w:div w:id="2035645375">
          <w:marLeft w:val="0"/>
          <w:marRight w:val="0"/>
          <w:marTop w:val="0"/>
          <w:marBottom w:val="0"/>
          <w:divBdr>
            <w:top w:val="none" w:sz="0" w:space="0" w:color="auto"/>
            <w:left w:val="none" w:sz="0" w:space="0" w:color="auto"/>
            <w:bottom w:val="none" w:sz="0" w:space="0" w:color="auto"/>
            <w:right w:val="none" w:sz="0" w:space="0" w:color="auto"/>
          </w:divBdr>
        </w:div>
        <w:div w:id="2071465345">
          <w:marLeft w:val="0"/>
          <w:marRight w:val="0"/>
          <w:marTop w:val="0"/>
          <w:marBottom w:val="0"/>
          <w:divBdr>
            <w:top w:val="none" w:sz="0" w:space="0" w:color="auto"/>
            <w:left w:val="none" w:sz="0" w:space="0" w:color="auto"/>
            <w:bottom w:val="none" w:sz="0" w:space="0" w:color="auto"/>
            <w:right w:val="none" w:sz="0" w:space="0" w:color="auto"/>
          </w:divBdr>
        </w:div>
        <w:div w:id="162471369">
          <w:marLeft w:val="0"/>
          <w:marRight w:val="0"/>
          <w:marTop w:val="0"/>
          <w:marBottom w:val="0"/>
          <w:divBdr>
            <w:top w:val="none" w:sz="0" w:space="0" w:color="auto"/>
            <w:left w:val="none" w:sz="0" w:space="0" w:color="auto"/>
            <w:bottom w:val="none" w:sz="0" w:space="0" w:color="auto"/>
            <w:right w:val="none" w:sz="0" w:space="0" w:color="auto"/>
          </w:divBdr>
        </w:div>
        <w:div w:id="969700401">
          <w:marLeft w:val="0"/>
          <w:marRight w:val="0"/>
          <w:marTop w:val="0"/>
          <w:marBottom w:val="0"/>
          <w:divBdr>
            <w:top w:val="none" w:sz="0" w:space="0" w:color="auto"/>
            <w:left w:val="none" w:sz="0" w:space="0" w:color="auto"/>
            <w:bottom w:val="none" w:sz="0" w:space="0" w:color="auto"/>
            <w:right w:val="none" w:sz="0" w:space="0" w:color="auto"/>
          </w:divBdr>
        </w:div>
        <w:div w:id="424884831">
          <w:marLeft w:val="0"/>
          <w:marRight w:val="0"/>
          <w:marTop w:val="0"/>
          <w:marBottom w:val="0"/>
          <w:divBdr>
            <w:top w:val="none" w:sz="0" w:space="0" w:color="auto"/>
            <w:left w:val="none" w:sz="0" w:space="0" w:color="auto"/>
            <w:bottom w:val="none" w:sz="0" w:space="0" w:color="auto"/>
            <w:right w:val="none" w:sz="0" w:space="0" w:color="auto"/>
          </w:divBdr>
        </w:div>
        <w:div w:id="2016032859">
          <w:marLeft w:val="0"/>
          <w:marRight w:val="0"/>
          <w:marTop w:val="0"/>
          <w:marBottom w:val="0"/>
          <w:divBdr>
            <w:top w:val="none" w:sz="0" w:space="0" w:color="auto"/>
            <w:left w:val="none" w:sz="0" w:space="0" w:color="auto"/>
            <w:bottom w:val="none" w:sz="0" w:space="0" w:color="auto"/>
            <w:right w:val="none" w:sz="0" w:space="0" w:color="auto"/>
          </w:divBdr>
        </w:div>
        <w:div w:id="278144296">
          <w:marLeft w:val="0"/>
          <w:marRight w:val="0"/>
          <w:marTop w:val="0"/>
          <w:marBottom w:val="0"/>
          <w:divBdr>
            <w:top w:val="none" w:sz="0" w:space="0" w:color="auto"/>
            <w:left w:val="none" w:sz="0" w:space="0" w:color="auto"/>
            <w:bottom w:val="none" w:sz="0" w:space="0" w:color="auto"/>
            <w:right w:val="none" w:sz="0" w:space="0" w:color="auto"/>
          </w:divBdr>
        </w:div>
        <w:div w:id="1885481600">
          <w:marLeft w:val="0"/>
          <w:marRight w:val="0"/>
          <w:marTop w:val="0"/>
          <w:marBottom w:val="0"/>
          <w:divBdr>
            <w:top w:val="none" w:sz="0" w:space="0" w:color="auto"/>
            <w:left w:val="none" w:sz="0" w:space="0" w:color="auto"/>
            <w:bottom w:val="none" w:sz="0" w:space="0" w:color="auto"/>
            <w:right w:val="none" w:sz="0" w:space="0" w:color="auto"/>
          </w:divBdr>
        </w:div>
        <w:div w:id="7677020">
          <w:marLeft w:val="0"/>
          <w:marRight w:val="0"/>
          <w:marTop w:val="0"/>
          <w:marBottom w:val="0"/>
          <w:divBdr>
            <w:top w:val="none" w:sz="0" w:space="0" w:color="auto"/>
            <w:left w:val="none" w:sz="0" w:space="0" w:color="auto"/>
            <w:bottom w:val="none" w:sz="0" w:space="0" w:color="auto"/>
            <w:right w:val="none" w:sz="0" w:space="0" w:color="auto"/>
          </w:divBdr>
        </w:div>
        <w:div w:id="1958947754">
          <w:marLeft w:val="0"/>
          <w:marRight w:val="0"/>
          <w:marTop w:val="0"/>
          <w:marBottom w:val="0"/>
          <w:divBdr>
            <w:top w:val="none" w:sz="0" w:space="0" w:color="auto"/>
            <w:left w:val="none" w:sz="0" w:space="0" w:color="auto"/>
            <w:bottom w:val="none" w:sz="0" w:space="0" w:color="auto"/>
            <w:right w:val="none" w:sz="0" w:space="0" w:color="auto"/>
          </w:divBdr>
        </w:div>
        <w:div w:id="1045523018">
          <w:marLeft w:val="0"/>
          <w:marRight w:val="0"/>
          <w:marTop w:val="0"/>
          <w:marBottom w:val="0"/>
          <w:divBdr>
            <w:top w:val="none" w:sz="0" w:space="0" w:color="auto"/>
            <w:left w:val="none" w:sz="0" w:space="0" w:color="auto"/>
            <w:bottom w:val="none" w:sz="0" w:space="0" w:color="auto"/>
            <w:right w:val="none" w:sz="0" w:space="0" w:color="auto"/>
          </w:divBdr>
        </w:div>
        <w:div w:id="1182862987">
          <w:marLeft w:val="0"/>
          <w:marRight w:val="0"/>
          <w:marTop w:val="0"/>
          <w:marBottom w:val="0"/>
          <w:divBdr>
            <w:top w:val="none" w:sz="0" w:space="0" w:color="auto"/>
            <w:left w:val="none" w:sz="0" w:space="0" w:color="auto"/>
            <w:bottom w:val="none" w:sz="0" w:space="0" w:color="auto"/>
            <w:right w:val="none" w:sz="0" w:space="0" w:color="auto"/>
          </w:divBdr>
        </w:div>
        <w:div w:id="1785660445">
          <w:marLeft w:val="0"/>
          <w:marRight w:val="0"/>
          <w:marTop w:val="0"/>
          <w:marBottom w:val="0"/>
          <w:divBdr>
            <w:top w:val="none" w:sz="0" w:space="0" w:color="auto"/>
            <w:left w:val="none" w:sz="0" w:space="0" w:color="auto"/>
            <w:bottom w:val="none" w:sz="0" w:space="0" w:color="auto"/>
            <w:right w:val="none" w:sz="0" w:space="0" w:color="auto"/>
          </w:divBdr>
        </w:div>
        <w:div w:id="1514999912">
          <w:marLeft w:val="0"/>
          <w:marRight w:val="0"/>
          <w:marTop w:val="0"/>
          <w:marBottom w:val="0"/>
          <w:divBdr>
            <w:top w:val="none" w:sz="0" w:space="0" w:color="auto"/>
            <w:left w:val="none" w:sz="0" w:space="0" w:color="auto"/>
            <w:bottom w:val="none" w:sz="0" w:space="0" w:color="auto"/>
            <w:right w:val="none" w:sz="0" w:space="0" w:color="auto"/>
          </w:divBdr>
        </w:div>
        <w:div w:id="2091386399">
          <w:marLeft w:val="0"/>
          <w:marRight w:val="0"/>
          <w:marTop w:val="0"/>
          <w:marBottom w:val="0"/>
          <w:divBdr>
            <w:top w:val="none" w:sz="0" w:space="0" w:color="auto"/>
            <w:left w:val="none" w:sz="0" w:space="0" w:color="auto"/>
            <w:bottom w:val="none" w:sz="0" w:space="0" w:color="auto"/>
            <w:right w:val="none" w:sz="0" w:space="0" w:color="auto"/>
          </w:divBdr>
        </w:div>
        <w:div w:id="1818843433">
          <w:marLeft w:val="0"/>
          <w:marRight w:val="0"/>
          <w:marTop w:val="0"/>
          <w:marBottom w:val="0"/>
          <w:divBdr>
            <w:top w:val="none" w:sz="0" w:space="0" w:color="auto"/>
            <w:left w:val="none" w:sz="0" w:space="0" w:color="auto"/>
            <w:bottom w:val="none" w:sz="0" w:space="0" w:color="auto"/>
            <w:right w:val="none" w:sz="0" w:space="0" w:color="auto"/>
          </w:divBdr>
        </w:div>
        <w:div w:id="367341445">
          <w:marLeft w:val="0"/>
          <w:marRight w:val="0"/>
          <w:marTop w:val="0"/>
          <w:marBottom w:val="0"/>
          <w:divBdr>
            <w:top w:val="none" w:sz="0" w:space="0" w:color="auto"/>
            <w:left w:val="none" w:sz="0" w:space="0" w:color="auto"/>
            <w:bottom w:val="none" w:sz="0" w:space="0" w:color="auto"/>
            <w:right w:val="none" w:sz="0" w:space="0" w:color="auto"/>
          </w:divBdr>
        </w:div>
        <w:div w:id="574899937">
          <w:marLeft w:val="0"/>
          <w:marRight w:val="0"/>
          <w:marTop w:val="0"/>
          <w:marBottom w:val="0"/>
          <w:divBdr>
            <w:top w:val="none" w:sz="0" w:space="0" w:color="auto"/>
            <w:left w:val="none" w:sz="0" w:space="0" w:color="auto"/>
            <w:bottom w:val="none" w:sz="0" w:space="0" w:color="auto"/>
            <w:right w:val="none" w:sz="0" w:space="0" w:color="auto"/>
          </w:divBdr>
        </w:div>
        <w:div w:id="1163931442">
          <w:marLeft w:val="0"/>
          <w:marRight w:val="0"/>
          <w:marTop w:val="0"/>
          <w:marBottom w:val="0"/>
          <w:divBdr>
            <w:top w:val="none" w:sz="0" w:space="0" w:color="auto"/>
            <w:left w:val="none" w:sz="0" w:space="0" w:color="auto"/>
            <w:bottom w:val="none" w:sz="0" w:space="0" w:color="auto"/>
            <w:right w:val="none" w:sz="0" w:space="0" w:color="auto"/>
          </w:divBdr>
        </w:div>
      </w:divsChild>
    </w:div>
    <w:div w:id="714934669">
      <w:bodyDiv w:val="1"/>
      <w:marLeft w:val="0"/>
      <w:marRight w:val="0"/>
      <w:marTop w:val="0"/>
      <w:marBottom w:val="0"/>
      <w:divBdr>
        <w:top w:val="none" w:sz="0" w:space="0" w:color="auto"/>
        <w:left w:val="none" w:sz="0" w:space="0" w:color="auto"/>
        <w:bottom w:val="none" w:sz="0" w:space="0" w:color="auto"/>
        <w:right w:val="none" w:sz="0" w:space="0" w:color="auto"/>
      </w:divBdr>
    </w:div>
    <w:div w:id="800997169">
      <w:bodyDiv w:val="1"/>
      <w:marLeft w:val="0"/>
      <w:marRight w:val="0"/>
      <w:marTop w:val="0"/>
      <w:marBottom w:val="0"/>
      <w:divBdr>
        <w:top w:val="none" w:sz="0" w:space="0" w:color="auto"/>
        <w:left w:val="none" w:sz="0" w:space="0" w:color="auto"/>
        <w:bottom w:val="none" w:sz="0" w:space="0" w:color="auto"/>
        <w:right w:val="none" w:sz="0" w:space="0" w:color="auto"/>
      </w:divBdr>
      <w:divsChild>
        <w:div w:id="1798834942">
          <w:marLeft w:val="0"/>
          <w:marRight w:val="0"/>
          <w:marTop w:val="0"/>
          <w:marBottom w:val="0"/>
          <w:divBdr>
            <w:top w:val="none" w:sz="0" w:space="0" w:color="auto"/>
            <w:left w:val="none" w:sz="0" w:space="0" w:color="auto"/>
            <w:bottom w:val="none" w:sz="0" w:space="0" w:color="auto"/>
            <w:right w:val="none" w:sz="0" w:space="0" w:color="auto"/>
          </w:divBdr>
        </w:div>
        <w:div w:id="1020204092">
          <w:marLeft w:val="0"/>
          <w:marRight w:val="0"/>
          <w:marTop w:val="0"/>
          <w:marBottom w:val="0"/>
          <w:divBdr>
            <w:top w:val="none" w:sz="0" w:space="0" w:color="auto"/>
            <w:left w:val="none" w:sz="0" w:space="0" w:color="auto"/>
            <w:bottom w:val="none" w:sz="0" w:space="0" w:color="auto"/>
            <w:right w:val="none" w:sz="0" w:space="0" w:color="auto"/>
          </w:divBdr>
        </w:div>
        <w:div w:id="1443257411">
          <w:marLeft w:val="0"/>
          <w:marRight w:val="0"/>
          <w:marTop w:val="0"/>
          <w:marBottom w:val="0"/>
          <w:divBdr>
            <w:top w:val="none" w:sz="0" w:space="0" w:color="auto"/>
            <w:left w:val="none" w:sz="0" w:space="0" w:color="auto"/>
            <w:bottom w:val="none" w:sz="0" w:space="0" w:color="auto"/>
            <w:right w:val="none" w:sz="0" w:space="0" w:color="auto"/>
          </w:divBdr>
        </w:div>
        <w:div w:id="208490758">
          <w:marLeft w:val="0"/>
          <w:marRight w:val="0"/>
          <w:marTop w:val="0"/>
          <w:marBottom w:val="0"/>
          <w:divBdr>
            <w:top w:val="none" w:sz="0" w:space="0" w:color="auto"/>
            <w:left w:val="none" w:sz="0" w:space="0" w:color="auto"/>
            <w:bottom w:val="none" w:sz="0" w:space="0" w:color="auto"/>
            <w:right w:val="none" w:sz="0" w:space="0" w:color="auto"/>
          </w:divBdr>
        </w:div>
        <w:div w:id="1949703625">
          <w:marLeft w:val="0"/>
          <w:marRight w:val="0"/>
          <w:marTop w:val="0"/>
          <w:marBottom w:val="0"/>
          <w:divBdr>
            <w:top w:val="none" w:sz="0" w:space="0" w:color="auto"/>
            <w:left w:val="none" w:sz="0" w:space="0" w:color="auto"/>
            <w:bottom w:val="none" w:sz="0" w:space="0" w:color="auto"/>
            <w:right w:val="none" w:sz="0" w:space="0" w:color="auto"/>
          </w:divBdr>
        </w:div>
        <w:div w:id="909271365">
          <w:marLeft w:val="0"/>
          <w:marRight w:val="0"/>
          <w:marTop w:val="0"/>
          <w:marBottom w:val="0"/>
          <w:divBdr>
            <w:top w:val="none" w:sz="0" w:space="0" w:color="auto"/>
            <w:left w:val="none" w:sz="0" w:space="0" w:color="auto"/>
            <w:bottom w:val="none" w:sz="0" w:space="0" w:color="auto"/>
            <w:right w:val="none" w:sz="0" w:space="0" w:color="auto"/>
          </w:divBdr>
        </w:div>
        <w:div w:id="855726974">
          <w:marLeft w:val="0"/>
          <w:marRight w:val="0"/>
          <w:marTop w:val="0"/>
          <w:marBottom w:val="0"/>
          <w:divBdr>
            <w:top w:val="none" w:sz="0" w:space="0" w:color="auto"/>
            <w:left w:val="none" w:sz="0" w:space="0" w:color="auto"/>
            <w:bottom w:val="none" w:sz="0" w:space="0" w:color="auto"/>
            <w:right w:val="none" w:sz="0" w:space="0" w:color="auto"/>
          </w:divBdr>
        </w:div>
        <w:div w:id="609702037">
          <w:marLeft w:val="0"/>
          <w:marRight w:val="0"/>
          <w:marTop w:val="0"/>
          <w:marBottom w:val="0"/>
          <w:divBdr>
            <w:top w:val="none" w:sz="0" w:space="0" w:color="auto"/>
            <w:left w:val="none" w:sz="0" w:space="0" w:color="auto"/>
            <w:bottom w:val="none" w:sz="0" w:space="0" w:color="auto"/>
            <w:right w:val="none" w:sz="0" w:space="0" w:color="auto"/>
          </w:divBdr>
        </w:div>
        <w:div w:id="108429098">
          <w:marLeft w:val="0"/>
          <w:marRight w:val="0"/>
          <w:marTop w:val="0"/>
          <w:marBottom w:val="0"/>
          <w:divBdr>
            <w:top w:val="none" w:sz="0" w:space="0" w:color="auto"/>
            <w:left w:val="none" w:sz="0" w:space="0" w:color="auto"/>
            <w:bottom w:val="none" w:sz="0" w:space="0" w:color="auto"/>
            <w:right w:val="none" w:sz="0" w:space="0" w:color="auto"/>
          </w:divBdr>
        </w:div>
        <w:div w:id="659118535">
          <w:marLeft w:val="0"/>
          <w:marRight w:val="0"/>
          <w:marTop w:val="0"/>
          <w:marBottom w:val="0"/>
          <w:divBdr>
            <w:top w:val="none" w:sz="0" w:space="0" w:color="auto"/>
            <w:left w:val="none" w:sz="0" w:space="0" w:color="auto"/>
            <w:bottom w:val="none" w:sz="0" w:space="0" w:color="auto"/>
            <w:right w:val="none" w:sz="0" w:space="0" w:color="auto"/>
          </w:divBdr>
        </w:div>
        <w:div w:id="1268193699">
          <w:marLeft w:val="0"/>
          <w:marRight w:val="0"/>
          <w:marTop w:val="0"/>
          <w:marBottom w:val="0"/>
          <w:divBdr>
            <w:top w:val="none" w:sz="0" w:space="0" w:color="auto"/>
            <w:left w:val="none" w:sz="0" w:space="0" w:color="auto"/>
            <w:bottom w:val="none" w:sz="0" w:space="0" w:color="auto"/>
            <w:right w:val="none" w:sz="0" w:space="0" w:color="auto"/>
          </w:divBdr>
        </w:div>
        <w:div w:id="120542620">
          <w:marLeft w:val="0"/>
          <w:marRight w:val="0"/>
          <w:marTop w:val="0"/>
          <w:marBottom w:val="0"/>
          <w:divBdr>
            <w:top w:val="none" w:sz="0" w:space="0" w:color="auto"/>
            <w:left w:val="none" w:sz="0" w:space="0" w:color="auto"/>
            <w:bottom w:val="none" w:sz="0" w:space="0" w:color="auto"/>
            <w:right w:val="none" w:sz="0" w:space="0" w:color="auto"/>
          </w:divBdr>
        </w:div>
        <w:div w:id="1811633603">
          <w:marLeft w:val="0"/>
          <w:marRight w:val="0"/>
          <w:marTop w:val="0"/>
          <w:marBottom w:val="0"/>
          <w:divBdr>
            <w:top w:val="none" w:sz="0" w:space="0" w:color="auto"/>
            <w:left w:val="none" w:sz="0" w:space="0" w:color="auto"/>
            <w:bottom w:val="none" w:sz="0" w:space="0" w:color="auto"/>
            <w:right w:val="none" w:sz="0" w:space="0" w:color="auto"/>
          </w:divBdr>
        </w:div>
        <w:div w:id="1007706451">
          <w:marLeft w:val="0"/>
          <w:marRight w:val="0"/>
          <w:marTop w:val="0"/>
          <w:marBottom w:val="0"/>
          <w:divBdr>
            <w:top w:val="none" w:sz="0" w:space="0" w:color="auto"/>
            <w:left w:val="none" w:sz="0" w:space="0" w:color="auto"/>
            <w:bottom w:val="none" w:sz="0" w:space="0" w:color="auto"/>
            <w:right w:val="none" w:sz="0" w:space="0" w:color="auto"/>
          </w:divBdr>
        </w:div>
        <w:div w:id="1542670227">
          <w:marLeft w:val="0"/>
          <w:marRight w:val="0"/>
          <w:marTop w:val="0"/>
          <w:marBottom w:val="0"/>
          <w:divBdr>
            <w:top w:val="none" w:sz="0" w:space="0" w:color="auto"/>
            <w:left w:val="none" w:sz="0" w:space="0" w:color="auto"/>
            <w:bottom w:val="none" w:sz="0" w:space="0" w:color="auto"/>
            <w:right w:val="none" w:sz="0" w:space="0" w:color="auto"/>
          </w:divBdr>
        </w:div>
        <w:div w:id="1772510419">
          <w:marLeft w:val="0"/>
          <w:marRight w:val="0"/>
          <w:marTop w:val="0"/>
          <w:marBottom w:val="0"/>
          <w:divBdr>
            <w:top w:val="none" w:sz="0" w:space="0" w:color="auto"/>
            <w:left w:val="none" w:sz="0" w:space="0" w:color="auto"/>
            <w:bottom w:val="none" w:sz="0" w:space="0" w:color="auto"/>
            <w:right w:val="none" w:sz="0" w:space="0" w:color="auto"/>
          </w:divBdr>
        </w:div>
      </w:divsChild>
    </w:div>
    <w:div w:id="930695866">
      <w:bodyDiv w:val="1"/>
      <w:marLeft w:val="0"/>
      <w:marRight w:val="0"/>
      <w:marTop w:val="0"/>
      <w:marBottom w:val="0"/>
      <w:divBdr>
        <w:top w:val="none" w:sz="0" w:space="0" w:color="auto"/>
        <w:left w:val="none" w:sz="0" w:space="0" w:color="auto"/>
        <w:bottom w:val="none" w:sz="0" w:space="0" w:color="auto"/>
        <w:right w:val="none" w:sz="0" w:space="0" w:color="auto"/>
      </w:divBdr>
    </w:div>
    <w:div w:id="1282374323">
      <w:bodyDiv w:val="1"/>
      <w:marLeft w:val="0"/>
      <w:marRight w:val="0"/>
      <w:marTop w:val="0"/>
      <w:marBottom w:val="0"/>
      <w:divBdr>
        <w:top w:val="none" w:sz="0" w:space="0" w:color="auto"/>
        <w:left w:val="none" w:sz="0" w:space="0" w:color="auto"/>
        <w:bottom w:val="none" w:sz="0" w:space="0" w:color="auto"/>
        <w:right w:val="none" w:sz="0" w:space="0" w:color="auto"/>
      </w:divBdr>
    </w:div>
    <w:div w:id="1688747599">
      <w:bodyDiv w:val="1"/>
      <w:marLeft w:val="0"/>
      <w:marRight w:val="0"/>
      <w:marTop w:val="0"/>
      <w:marBottom w:val="0"/>
      <w:divBdr>
        <w:top w:val="none" w:sz="0" w:space="0" w:color="auto"/>
        <w:left w:val="none" w:sz="0" w:space="0" w:color="auto"/>
        <w:bottom w:val="none" w:sz="0" w:space="0" w:color="auto"/>
        <w:right w:val="none" w:sz="0" w:space="0" w:color="auto"/>
      </w:divBdr>
      <w:divsChild>
        <w:div w:id="1063790857">
          <w:marLeft w:val="0"/>
          <w:marRight w:val="0"/>
          <w:marTop w:val="0"/>
          <w:marBottom w:val="0"/>
          <w:divBdr>
            <w:top w:val="none" w:sz="0" w:space="0" w:color="auto"/>
            <w:left w:val="none" w:sz="0" w:space="0" w:color="auto"/>
            <w:bottom w:val="none" w:sz="0" w:space="0" w:color="auto"/>
            <w:right w:val="none" w:sz="0" w:space="0" w:color="auto"/>
          </w:divBdr>
        </w:div>
        <w:div w:id="1441603414">
          <w:marLeft w:val="0"/>
          <w:marRight w:val="0"/>
          <w:marTop w:val="0"/>
          <w:marBottom w:val="0"/>
          <w:divBdr>
            <w:top w:val="none" w:sz="0" w:space="0" w:color="auto"/>
            <w:left w:val="none" w:sz="0" w:space="0" w:color="auto"/>
            <w:bottom w:val="none" w:sz="0" w:space="0" w:color="auto"/>
            <w:right w:val="none" w:sz="0" w:space="0" w:color="auto"/>
          </w:divBdr>
        </w:div>
        <w:div w:id="757363441">
          <w:marLeft w:val="0"/>
          <w:marRight w:val="0"/>
          <w:marTop w:val="0"/>
          <w:marBottom w:val="0"/>
          <w:divBdr>
            <w:top w:val="none" w:sz="0" w:space="0" w:color="auto"/>
            <w:left w:val="none" w:sz="0" w:space="0" w:color="auto"/>
            <w:bottom w:val="none" w:sz="0" w:space="0" w:color="auto"/>
            <w:right w:val="none" w:sz="0" w:space="0" w:color="auto"/>
          </w:divBdr>
        </w:div>
        <w:div w:id="571738075">
          <w:marLeft w:val="0"/>
          <w:marRight w:val="0"/>
          <w:marTop w:val="0"/>
          <w:marBottom w:val="0"/>
          <w:divBdr>
            <w:top w:val="none" w:sz="0" w:space="0" w:color="auto"/>
            <w:left w:val="none" w:sz="0" w:space="0" w:color="auto"/>
            <w:bottom w:val="none" w:sz="0" w:space="0" w:color="auto"/>
            <w:right w:val="none" w:sz="0" w:space="0" w:color="auto"/>
          </w:divBdr>
        </w:div>
        <w:div w:id="1937248824">
          <w:marLeft w:val="0"/>
          <w:marRight w:val="0"/>
          <w:marTop w:val="0"/>
          <w:marBottom w:val="0"/>
          <w:divBdr>
            <w:top w:val="none" w:sz="0" w:space="0" w:color="auto"/>
            <w:left w:val="none" w:sz="0" w:space="0" w:color="auto"/>
            <w:bottom w:val="none" w:sz="0" w:space="0" w:color="auto"/>
            <w:right w:val="none" w:sz="0" w:space="0" w:color="auto"/>
          </w:divBdr>
        </w:div>
        <w:div w:id="1936667045">
          <w:marLeft w:val="0"/>
          <w:marRight w:val="0"/>
          <w:marTop w:val="0"/>
          <w:marBottom w:val="0"/>
          <w:divBdr>
            <w:top w:val="none" w:sz="0" w:space="0" w:color="auto"/>
            <w:left w:val="none" w:sz="0" w:space="0" w:color="auto"/>
            <w:bottom w:val="none" w:sz="0" w:space="0" w:color="auto"/>
            <w:right w:val="none" w:sz="0" w:space="0" w:color="auto"/>
          </w:divBdr>
        </w:div>
        <w:div w:id="809522087">
          <w:marLeft w:val="0"/>
          <w:marRight w:val="0"/>
          <w:marTop w:val="0"/>
          <w:marBottom w:val="0"/>
          <w:divBdr>
            <w:top w:val="none" w:sz="0" w:space="0" w:color="auto"/>
            <w:left w:val="none" w:sz="0" w:space="0" w:color="auto"/>
            <w:bottom w:val="none" w:sz="0" w:space="0" w:color="auto"/>
            <w:right w:val="none" w:sz="0" w:space="0" w:color="auto"/>
          </w:divBdr>
        </w:div>
        <w:div w:id="1547910369">
          <w:marLeft w:val="0"/>
          <w:marRight w:val="0"/>
          <w:marTop w:val="0"/>
          <w:marBottom w:val="0"/>
          <w:divBdr>
            <w:top w:val="none" w:sz="0" w:space="0" w:color="auto"/>
            <w:left w:val="none" w:sz="0" w:space="0" w:color="auto"/>
            <w:bottom w:val="none" w:sz="0" w:space="0" w:color="auto"/>
            <w:right w:val="none" w:sz="0" w:space="0" w:color="auto"/>
          </w:divBdr>
        </w:div>
        <w:div w:id="678509130">
          <w:marLeft w:val="0"/>
          <w:marRight w:val="0"/>
          <w:marTop w:val="0"/>
          <w:marBottom w:val="0"/>
          <w:divBdr>
            <w:top w:val="none" w:sz="0" w:space="0" w:color="auto"/>
            <w:left w:val="none" w:sz="0" w:space="0" w:color="auto"/>
            <w:bottom w:val="none" w:sz="0" w:space="0" w:color="auto"/>
            <w:right w:val="none" w:sz="0" w:space="0" w:color="auto"/>
          </w:divBdr>
        </w:div>
        <w:div w:id="1378045027">
          <w:marLeft w:val="0"/>
          <w:marRight w:val="0"/>
          <w:marTop w:val="0"/>
          <w:marBottom w:val="0"/>
          <w:divBdr>
            <w:top w:val="none" w:sz="0" w:space="0" w:color="auto"/>
            <w:left w:val="none" w:sz="0" w:space="0" w:color="auto"/>
            <w:bottom w:val="none" w:sz="0" w:space="0" w:color="auto"/>
            <w:right w:val="none" w:sz="0" w:space="0" w:color="auto"/>
          </w:divBdr>
        </w:div>
        <w:div w:id="421948929">
          <w:marLeft w:val="0"/>
          <w:marRight w:val="0"/>
          <w:marTop w:val="0"/>
          <w:marBottom w:val="0"/>
          <w:divBdr>
            <w:top w:val="none" w:sz="0" w:space="0" w:color="auto"/>
            <w:left w:val="none" w:sz="0" w:space="0" w:color="auto"/>
            <w:bottom w:val="none" w:sz="0" w:space="0" w:color="auto"/>
            <w:right w:val="none" w:sz="0" w:space="0" w:color="auto"/>
          </w:divBdr>
        </w:div>
        <w:div w:id="1009989819">
          <w:marLeft w:val="0"/>
          <w:marRight w:val="0"/>
          <w:marTop w:val="0"/>
          <w:marBottom w:val="0"/>
          <w:divBdr>
            <w:top w:val="none" w:sz="0" w:space="0" w:color="auto"/>
            <w:left w:val="none" w:sz="0" w:space="0" w:color="auto"/>
            <w:bottom w:val="none" w:sz="0" w:space="0" w:color="auto"/>
            <w:right w:val="none" w:sz="0" w:space="0" w:color="auto"/>
          </w:divBdr>
        </w:div>
        <w:div w:id="2021657582">
          <w:marLeft w:val="0"/>
          <w:marRight w:val="0"/>
          <w:marTop w:val="0"/>
          <w:marBottom w:val="0"/>
          <w:divBdr>
            <w:top w:val="none" w:sz="0" w:space="0" w:color="auto"/>
            <w:left w:val="none" w:sz="0" w:space="0" w:color="auto"/>
            <w:bottom w:val="none" w:sz="0" w:space="0" w:color="auto"/>
            <w:right w:val="none" w:sz="0" w:space="0" w:color="auto"/>
          </w:divBdr>
        </w:div>
        <w:div w:id="894972242">
          <w:marLeft w:val="0"/>
          <w:marRight w:val="0"/>
          <w:marTop w:val="0"/>
          <w:marBottom w:val="0"/>
          <w:divBdr>
            <w:top w:val="none" w:sz="0" w:space="0" w:color="auto"/>
            <w:left w:val="none" w:sz="0" w:space="0" w:color="auto"/>
            <w:bottom w:val="none" w:sz="0" w:space="0" w:color="auto"/>
            <w:right w:val="none" w:sz="0" w:space="0" w:color="auto"/>
          </w:divBdr>
        </w:div>
        <w:div w:id="497967630">
          <w:marLeft w:val="0"/>
          <w:marRight w:val="0"/>
          <w:marTop w:val="0"/>
          <w:marBottom w:val="0"/>
          <w:divBdr>
            <w:top w:val="none" w:sz="0" w:space="0" w:color="auto"/>
            <w:left w:val="none" w:sz="0" w:space="0" w:color="auto"/>
            <w:bottom w:val="none" w:sz="0" w:space="0" w:color="auto"/>
            <w:right w:val="none" w:sz="0" w:space="0" w:color="auto"/>
          </w:divBdr>
        </w:div>
        <w:div w:id="1181814120">
          <w:marLeft w:val="0"/>
          <w:marRight w:val="0"/>
          <w:marTop w:val="0"/>
          <w:marBottom w:val="0"/>
          <w:divBdr>
            <w:top w:val="none" w:sz="0" w:space="0" w:color="auto"/>
            <w:left w:val="none" w:sz="0" w:space="0" w:color="auto"/>
            <w:bottom w:val="none" w:sz="0" w:space="0" w:color="auto"/>
            <w:right w:val="none" w:sz="0" w:space="0" w:color="auto"/>
          </w:divBdr>
        </w:div>
      </w:divsChild>
    </w:div>
    <w:div w:id="1894652282">
      <w:bodyDiv w:val="1"/>
      <w:marLeft w:val="0"/>
      <w:marRight w:val="0"/>
      <w:marTop w:val="0"/>
      <w:marBottom w:val="0"/>
      <w:divBdr>
        <w:top w:val="none" w:sz="0" w:space="0" w:color="auto"/>
        <w:left w:val="none" w:sz="0" w:space="0" w:color="auto"/>
        <w:bottom w:val="none" w:sz="0" w:space="0" w:color="auto"/>
        <w:right w:val="none" w:sz="0" w:space="0" w:color="auto"/>
      </w:divBdr>
    </w:div>
    <w:div w:id="2108960756">
      <w:bodyDiv w:val="1"/>
      <w:marLeft w:val="0"/>
      <w:marRight w:val="0"/>
      <w:marTop w:val="0"/>
      <w:marBottom w:val="0"/>
      <w:divBdr>
        <w:top w:val="none" w:sz="0" w:space="0" w:color="auto"/>
        <w:left w:val="none" w:sz="0" w:space="0" w:color="auto"/>
        <w:bottom w:val="none" w:sz="0" w:space="0" w:color="auto"/>
        <w:right w:val="none" w:sz="0" w:space="0" w:color="auto"/>
      </w:divBdr>
      <w:divsChild>
        <w:div w:id="1944914535">
          <w:marLeft w:val="0"/>
          <w:marRight w:val="0"/>
          <w:marTop w:val="0"/>
          <w:marBottom w:val="0"/>
          <w:divBdr>
            <w:top w:val="none" w:sz="0" w:space="0" w:color="auto"/>
            <w:left w:val="none" w:sz="0" w:space="0" w:color="auto"/>
            <w:bottom w:val="none" w:sz="0" w:space="0" w:color="auto"/>
            <w:right w:val="none" w:sz="0" w:space="0" w:color="auto"/>
          </w:divBdr>
        </w:div>
        <w:div w:id="234360165">
          <w:marLeft w:val="0"/>
          <w:marRight w:val="0"/>
          <w:marTop w:val="0"/>
          <w:marBottom w:val="0"/>
          <w:divBdr>
            <w:top w:val="none" w:sz="0" w:space="0" w:color="auto"/>
            <w:left w:val="none" w:sz="0" w:space="0" w:color="auto"/>
            <w:bottom w:val="none" w:sz="0" w:space="0" w:color="auto"/>
            <w:right w:val="none" w:sz="0" w:space="0" w:color="auto"/>
          </w:divBdr>
        </w:div>
        <w:div w:id="1990938880">
          <w:marLeft w:val="0"/>
          <w:marRight w:val="0"/>
          <w:marTop w:val="0"/>
          <w:marBottom w:val="0"/>
          <w:divBdr>
            <w:top w:val="none" w:sz="0" w:space="0" w:color="auto"/>
            <w:left w:val="none" w:sz="0" w:space="0" w:color="auto"/>
            <w:bottom w:val="none" w:sz="0" w:space="0" w:color="auto"/>
            <w:right w:val="none" w:sz="0" w:space="0" w:color="auto"/>
          </w:divBdr>
        </w:div>
        <w:div w:id="228419347">
          <w:marLeft w:val="0"/>
          <w:marRight w:val="0"/>
          <w:marTop w:val="0"/>
          <w:marBottom w:val="0"/>
          <w:divBdr>
            <w:top w:val="none" w:sz="0" w:space="0" w:color="auto"/>
            <w:left w:val="none" w:sz="0" w:space="0" w:color="auto"/>
            <w:bottom w:val="none" w:sz="0" w:space="0" w:color="auto"/>
            <w:right w:val="none" w:sz="0" w:space="0" w:color="auto"/>
          </w:divBdr>
        </w:div>
        <w:div w:id="1757827281">
          <w:marLeft w:val="0"/>
          <w:marRight w:val="0"/>
          <w:marTop w:val="0"/>
          <w:marBottom w:val="0"/>
          <w:divBdr>
            <w:top w:val="none" w:sz="0" w:space="0" w:color="auto"/>
            <w:left w:val="none" w:sz="0" w:space="0" w:color="auto"/>
            <w:bottom w:val="none" w:sz="0" w:space="0" w:color="auto"/>
            <w:right w:val="none" w:sz="0" w:space="0" w:color="auto"/>
          </w:divBdr>
        </w:div>
        <w:div w:id="109249268">
          <w:marLeft w:val="0"/>
          <w:marRight w:val="0"/>
          <w:marTop w:val="0"/>
          <w:marBottom w:val="0"/>
          <w:divBdr>
            <w:top w:val="none" w:sz="0" w:space="0" w:color="auto"/>
            <w:left w:val="none" w:sz="0" w:space="0" w:color="auto"/>
            <w:bottom w:val="none" w:sz="0" w:space="0" w:color="auto"/>
            <w:right w:val="none" w:sz="0" w:space="0" w:color="auto"/>
          </w:divBdr>
        </w:div>
        <w:div w:id="1618832200">
          <w:marLeft w:val="0"/>
          <w:marRight w:val="0"/>
          <w:marTop w:val="0"/>
          <w:marBottom w:val="0"/>
          <w:divBdr>
            <w:top w:val="none" w:sz="0" w:space="0" w:color="auto"/>
            <w:left w:val="none" w:sz="0" w:space="0" w:color="auto"/>
            <w:bottom w:val="none" w:sz="0" w:space="0" w:color="auto"/>
            <w:right w:val="none" w:sz="0" w:space="0" w:color="auto"/>
          </w:divBdr>
        </w:div>
        <w:div w:id="1473937245">
          <w:marLeft w:val="0"/>
          <w:marRight w:val="0"/>
          <w:marTop w:val="0"/>
          <w:marBottom w:val="0"/>
          <w:divBdr>
            <w:top w:val="none" w:sz="0" w:space="0" w:color="auto"/>
            <w:left w:val="none" w:sz="0" w:space="0" w:color="auto"/>
            <w:bottom w:val="none" w:sz="0" w:space="0" w:color="auto"/>
            <w:right w:val="none" w:sz="0" w:space="0" w:color="auto"/>
          </w:divBdr>
        </w:div>
        <w:div w:id="1317880053">
          <w:marLeft w:val="0"/>
          <w:marRight w:val="0"/>
          <w:marTop w:val="0"/>
          <w:marBottom w:val="0"/>
          <w:divBdr>
            <w:top w:val="none" w:sz="0" w:space="0" w:color="auto"/>
            <w:left w:val="none" w:sz="0" w:space="0" w:color="auto"/>
            <w:bottom w:val="none" w:sz="0" w:space="0" w:color="auto"/>
            <w:right w:val="none" w:sz="0" w:space="0" w:color="auto"/>
          </w:divBdr>
        </w:div>
        <w:div w:id="577904090">
          <w:marLeft w:val="0"/>
          <w:marRight w:val="0"/>
          <w:marTop w:val="0"/>
          <w:marBottom w:val="0"/>
          <w:divBdr>
            <w:top w:val="none" w:sz="0" w:space="0" w:color="auto"/>
            <w:left w:val="none" w:sz="0" w:space="0" w:color="auto"/>
            <w:bottom w:val="none" w:sz="0" w:space="0" w:color="auto"/>
            <w:right w:val="none" w:sz="0" w:space="0" w:color="auto"/>
          </w:divBdr>
        </w:div>
        <w:div w:id="1386950436">
          <w:marLeft w:val="0"/>
          <w:marRight w:val="0"/>
          <w:marTop w:val="0"/>
          <w:marBottom w:val="0"/>
          <w:divBdr>
            <w:top w:val="none" w:sz="0" w:space="0" w:color="auto"/>
            <w:left w:val="none" w:sz="0" w:space="0" w:color="auto"/>
            <w:bottom w:val="none" w:sz="0" w:space="0" w:color="auto"/>
            <w:right w:val="none" w:sz="0" w:space="0" w:color="auto"/>
          </w:divBdr>
        </w:div>
        <w:div w:id="403144251">
          <w:marLeft w:val="0"/>
          <w:marRight w:val="0"/>
          <w:marTop w:val="0"/>
          <w:marBottom w:val="0"/>
          <w:divBdr>
            <w:top w:val="none" w:sz="0" w:space="0" w:color="auto"/>
            <w:left w:val="none" w:sz="0" w:space="0" w:color="auto"/>
            <w:bottom w:val="none" w:sz="0" w:space="0" w:color="auto"/>
            <w:right w:val="none" w:sz="0" w:space="0" w:color="auto"/>
          </w:divBdr>
        </w:div>
        <w:div w:id="1566258691">
          <w:marLeft w:val="0"/>
          <w:marRight w:val="0"/>
          <w:marTop w:val="0"/>
          <w:marBottom w:val="0"/>
          <w:divBdr>
            <w:top w:val="none" w:sz="0" w:space="0" w:color="auto"/>
            <w:left w:val="none" w:sz="0" w:space="0" w:color="auto"/>
            <w:bottom w:val="none" w:sz="0" w:space="0" w:color="auto"/>
            <w:right w:val="none" w:sz="0" w:space="0" w:color="auto"/>
          </w:divBdr>
        </w:div>
        <w:div w:id="552547772">
          <w:marLeft w:val="0"/>
          <w:marRight w:val="0"/>
          <w:marTop w:val="0"/>
          <w:marBottom w:val="0"/>
          <w:divBdr>
            <w:top w:val="none" w:sz="0" w:space="0" w:color="auto"/>
            <w:left w:val="none" w:sz="0" w:space="0" w:color="auto"/>
            <w:bottom w:val="none" w:sz="0" w:space="0" w:color="auto"/>
            <w:right w:val="none" w:sz="0" w:space="0" w:color="auto"/>
          </w:divBdr>
        </w:div>
        <w:div w:id="291399049">
          <w:marLeft w:val="0"/>
          <w:marRight w:val="0"/>
          <w:marTop w:val="0"/>
          <w:marBottom w:val="0"/>
          <w:divBdr>
            <w:top w:val="none" w:sz="0" w:space="0" w:color="auto"/>
            <w:left w:val="none" w:sz="0" w:space="0" w:color="auto"/>
            <w:bottom w:val="none" w:sz="0" w:space="0" w:color="auto"/>
            <w:right w:val="none" w:sz="0" w:space="0" w:color="auto"/>
          </w:divBdr>
        </w:div>
        <w:div w:id="1621568650">
          <w:marLeft w:val="0"/>
          <w:marRight w:val="0"/>
          <w:marTop w:val="0"/>
          <w:marBottom w:val="0"/>
          <w:divBdr>
            <w:top w:val="none" w:sz="0" w:space="0" w:color="auto"/>
            <w:left w:val="none" w:sz="0" w:space="0" w:color="auto"/>
            <w:bottom w:val="none" w:sz="0" w:space="0" w:color="auto"/>
            <w:right w:val="none" w:sz="0" w:space="0" w:color="auto"/>
          </w:divBdr>
        </w:div>
        <w:div w:id="1107114685">
          <w:marLeft w:val="0"/>
          <w:marRight w:val="0"/>
          <w:marTop w:val="0"/>
          <w:marBottom w:val="0"/>
          <w:divBdr>
            <w:top w:val="none" w:sz="0" w:space="0" w:color="auto"/>
            <w:left w:val="none" w:sz="0" w:space="0" w:color="auto"/>
            <w:bottom w:val="none" w:sz="0" w:space="0" w:color="auto"/>
            <w:right w:val="none" w:sz="0" w:space="0" w:color="auto"/>
          </w:divBdr>
        </w:div>
        <w:div w:id="147863261">
          <w:marLeft w:val="0"/>
          <w:marRight w:val="0"/>
          <w:marTop w:val="0"/>
          <w:marBottom w:val="0"/>
          <w:divBdr>
            <w:top w:val="none" w:sz="0" w:space="0" w:color="auto"/>
            <w:left w:val="none" w:sz="0" w:space="0" w:color="auto"/>
            <w:bottom w:val="none" w:sz="0" w:space="0" w:color="auto"/>
            <w:right w:val="none" w:sz="0" w:space="0" w:color="auto"/>
          </w:divBdr>
        </w:div>
        <w:div w:id="1656688587">
          <w:marLeft w:val="0"/>
          <w:marRight w:val="0"/>
          <w:marTop w:val="0"/>
          <w:marBottom w:val="0"/>
          <w:divBdr>
            <w:top w:val="none" w:sz="0" w:space="0" w:color="auto"/>
            <w:left w:val="none" w:sz="0" w:space="0" w:color="auto"/>
            <w:bottom w:val="none" w:sz="0" w:space="0" w:color="auto"/>
            <w:right w:val="none" w:sz="0" w:space="0" w:color="auto"/>
          </w:divBdr>
        </w:div>
        <w:div w:id="1840729327">
          <w:marLeft w:val="0"/>
          <w:marRight w:val="0"/>
          <w:marTop w:val="0"/>
          <w:marBottom w:val="0"/>
          <w:divBdr>
            <w:top w:val="none" w:sz="0" w:space="0" w:color="auto"/>
            <w:left w:val="none" w:sz="0" w:space="0" w:color="auto"/>
            <w:bottom w:val="none" w:sz="0" w:space="0" w:color="auto"/>
            <w:right w:val="none" w:sz="0" w:space="0" w:color="auto"/>
          </w:divBdr>
        </w:div>
        <w:div w:id="288904403">
          <w:marLeft w:val="0"/>
          <w:marRight w:val="0"/>
          <w:marTop w:val="0"/>
          <w:marBottom w:val="0"/>
          <w:divBdr>
            <w:top w:val="none" w:sz="0" w:space="0" w:color="auto"/>
            <w:left w:val="none" w:sz="0" w:space="0" w:color="auto"/>
            <w:bottom w:val="none" w:sz="0" w:space="0" w:color="auto"/>
            <w:right w:val="none" w:sz="0" w:space="0" w:color="auto"/>
          </w:divBdr>
        </w:div>
        <w:div w:id="1011449326">
          <w:marLeft w:val="0"/>
          <w:marRight w:val="0"/>
          <w:marTop w:val="0"/>
          <w:marBottom w:val="0"/>
          <w:divBdr>
            <w:top w:val="none" w:sz="0" w:space="0" w:color="auto"/>
            <w:left w:val="none" w:sz="0" w:space="0" w:color="auto"/>
            <w:bottom w:val="none" w:sz="0" w:space="0" w:color="auto"/>
            <w:right w:val="none" w:sz="0" w:space="0" w:color="auto"/>
          </w:divBdr>
        </w:div>
        <w:div w:id="1374498187">
          <w:marLeft w:val="0"/>
          <w:marRight w:val="0"/>
          <w:marTop w:val="0"/>
          <w:marBottom w:val="0"/>
          <w:divBdr>
            <w:top w:val="none" w:sz="0" w:space="0" w:color="auto"/>
            <w:left w:val="none" w:sz="0" w:space="0" w:color="auto"/>
            <w:bottom w:val="none" w:sz="0" w:space="0" w:color="auto"/>
            <w:right w:val="none" w:sz="0" w:space="0" w:color="auto"/>
          </w:divBdr>
        </w:div>
        <w:div w:id="887106512">
          <w:marLeft w:val="0"/>
          <w:marRight w:val="0"/>
          <w:marTop w:val="0"/>
          <w:marBottom w:val="0"/>
          <w:divBdr>
            <w:top w:val="none" w:sz="0" w:space="0" w:color="auto"/>
            <w:left w:val="none" w:sz="0" w:space="0" w:color="auto"/>
            <w:bottom w:val="none" w:sz="0" w:space="0" w:color="auto"/>
            <w:right w:val="none" w:sz="0" w:space="0" w:color="auto"/>
          </w:divBdr>
        </w:div>
        <w:div w:id="1619874174">
          <w:marLeft w:val="0"/>
          <w:marRight w:val="0"/>
          <w:marTop w:val="0"/>
          <w:marBottom w:val="0"/>
          <w:divBdr>
            <w:top w:val="none" w:sz="0" w:space="0" w:color="auto"/>
            <w:left w:val="none" w:sz="0" w:space="0" w:color="auto"/>
            <w:bottom w:val="none" w:sz="0" w:space="0" w:color="auto"/>
            <w:right w:val="none" w:sz="0" w:space="0" w:color="auto"/>
          </w:divBdr>
        </w:div>
        <w:div w:id="1925606020">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gnso.icann.org/en/group-activities/active/dmpm" TargetMode="External"/><Relationship Id="rId20" Type="http://schemas.openxmlformats.org/officeDocument/2006/relationships/hyperlink" Target="http://gnso.icann.org/en/issues/new-gtlds/subsequent-procedures-final-issue-04dec15-en.pdf" TargetMode="External"/><Relationship Id="rId21" Type="http://schemas.openxmlformats.org/officeDocument/2006/relationships/hyperlink" Target="http://gnso.icann.org/en/group-activities/inactive/2007/new-gtld-intro" TargetMode="External"/><Relationship Id="rId22" Type="http://schemas.openxmlformats.org/officeDocument/2006/relationships/hyperlink" Target="http://gnso.icann.org/en/issues/new-gtlds/subsequent-procedures-final-issue-04dec15-en.pdf" TargetMode="External"/><Relationship Id="rId23" Type="http://schemas.openxmlformats.org/officeDocument/2006/relationships/hyperlink" Target="https://www.icann.org/en/system/files/files/recommendations-25feb14-en.pdf" TargetMode="External"/><Relationship Id="rId24" Type="http://schemas.openxmlformats.org/officeDocument/2006/relationships/footer" Target="footer1.xml"/><Relationship Id="rId25" Type="http://schemas.openxmlformats.org/officeDocument/2006/relationships/footer" Target="footer2.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hyperlink" Target="http://gnso.icann.org/en/council/resolutions" TargetMode="External"/><Relationship Id="rId11" Type="http://schemas.openxmlformats.org/officeDocument/2006/relationships/hyperlink" Target="http://gnso.icann.org/en/issues/new-gtlds/subsequent-procedures-final-issue-04dec15-en.pdf" TargetMode="External"/><Relationship Id="rId12" Type="http://schemas.openxmlformats.org/officeDocument/2006/relationships/hyperlink" Target="http://gnso.icann.org/en/group-activities/active/igo-ingo" TargetMode="External"/><Relationship Id="rId13" Type="http://schemas.openxmlformats.org/officeDocument/2006/relationships/hyperlink" Target="http://gnso.icann.org/en/group-activities/inactive/2007/new-gtld-intro" TargetMode="External"/><Relationship Id="rId14" Type="http://schemas.openxmlformats.org/officeDocument/2006/relationships/hyperlink" Target="http://gnso.icann.org/en/issues/new-gtlds/subsequent-procedures-final-issue-04dec15-en.pdf" TargetMode="External"/><Relationship Id="rId15" Type="http://schemas.openxmlformats.org/officeDocument/2006/relationships/hyperlink" Target="http://gnso.icann.org/en/group-activities/inactive/2007/new-gtld-intro" TargetMode="External"/><Relationship Id="rId16" Type="http://schemas.openxmlformats.org/officeDocument/2006/relationships/hyperlink" Target="http://gnso.icann.org/en/issues/new-gtlds/subsequent-procedures-final-issue-04dec15-en.pdf" TargetMode="External"/><Relationship Id="rId17" Type="http://schemas.openxmlformats.org/officeDocument/2006/relationships/hyperlink" Target="http://gnso.icann.org/en/group-activities/inactive/2007/new-gtld-intro" TargetMode="External"/><Relationship Id="rId18" Type="http://schemas.openxmlformats.org/officeDocument/2006/relationships/hyperlink" Target="http://gnso.icann.org/en/issues/new-gtlds/subsequent-procedures-final-issue-04dec15-en.pdf" TargetMode="External"/><Relationship Id="rId19" Type="http://schemas.openxmlformats.org/officeDocument/2006/relationships/hyperlink" Target="http://gnso.icann.org/en/group-activities/inactive/2007/new-gtld-intro"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gacweb.icann.org/display/gacweb/Governmental+Advisory+Committee?preview=/27132037/40632498/GAC%20Dublin%2054%20Communique.pdf" TargetMode="External"/></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14</Pages>
  <Words>1925</Words>
  <Characters>10976</Characters>
  <Application>Microsoft Macintosh Word</Application>
  <DocSecurity>0</DocSecurity>
  <Lines>91</Lines>
  <Paragraphs>25</Paragraphs>
  <ScaleCrop>false</ScaleCrop>
  <Company/>
  <LinksUpToDate>false</LinksUpToDate>
  <CharactersWithSpaces>12876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Marika Konings</cp:lastModifiedBy>
  <cp:revision>3</cp:revision>
  <cp:lastPrinted>2015-11-06T19:58:00Z</cp:lastPrinted>
  <dcterms:created xsi:type="dcterms:W3CDTF">2015-12-16T12:02:00Z</dcterms:created>
  <dcterms:modified xsi:type="dcterms:W3CDTF">2015-12-16T12:03:00Z</dcterms:modified>
  <dc:language>de-DE</dc:language>
</cp:coreProperties>
</file>